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r>
        <w:t>.0</w:t>
      </w:r>
    </w:p>
    <w:p w14:paraId="1B1E4A96" w14:textId="1E5FE42A" w:rsidR="004E0BBB" w:rsidRDefault="00331BB0" w:rsidP="004E0BBB">
      <w:pPr>
        <w:pStyle w:val="Documentdate"/>
      </w:pPr>
      <w:r>
        <w:t>December 2017</w:t>
      </w:r>
    </w:p>
    <w:p w14:paraId="74200AFB"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D813E5" w:rsidRPr="00460028" w14:paraId="21D8999E" w14:textId="77777777" w:rsidTr="005E4659">
        <w:trPr>
          <w:trHeight w:val="851"/>
        </w:trPr>
        <w:tc>
          <w:tcPr>
            <w:tcW w:w="1908" w:type="dxa"/>
            <w:vAlign w:val="center"/>
          </w:tcPr>
          <w:p w14:paraId="063298E2" w14:textId="5BC94F44" w:rsidR="00D813E5" w:rsidRPr="00C27E08" w:rsidRDefault="00D813E5" w:rsidP="00D813E5">
            <w:pPr>
              <w:pStyle w:val="Tabletext"/>
            </w:pPr>
            <w:ins w:id="1" w:author="Adam Hay" w:date="2017-03-28T20:13:00Z">
              <w:r w:rsidRPr="00040DE1">
                <w:t>December 2013</w:t>
              </w:r>
            </w:ins>
          </w:p>
        </w:tc>
        <w:tc>
          <w:tcPr>
            <w:tcW w:w="3576" w:type="dxa"/>
            <w:vAlign w:val="center"/>
          </w:tcPr>
          <w:p w14:paraId="5E1FBAD1" w14:textId="49970620" w:rsidR="00D813E5" w:rsidRPr="00C27E08" w:rsidRDefault="00D813E5" w:rsidP="00D813E5">
            <w:pPr>
              <w:pStyle w:val="Tabletext"/>
            </w:pPr>
            <w:ins w:id="2" w:author="Adam Hay" w:date="2017-03-28T20:13:00Z">
              <w:r w:rsidRPr="00040DE1">
                <w:t>Entire document</w:t>
              </w:r>
            </w:ins>
          </w:p>
        </w:tc>
        <w:tc>
          <w:tcPr>
            <w:tcW w:w="5001" w:type="dxa"/>
            <w:vAlign w:val="center"/>
          </w:tcPr>
          <w:p w14:paraId="024EBDEB" w14:textId="05616D77" w:rsidR="00D813E5" w:rsidRPr="00460028" w:rsidRDefault="00D813E5" w:rsidP="00D813E5">
            <w:pPr>
              <w:pStyle w:val="Tabletext"/>
            </w:pPr>
            <w:ins w:id="3" w:author="Adam Hay" w:date="2017-03-28T20:13:00Z">
              <w:r w:rsidRPr="00040DE1">
                <w:t>Revised and updated to reflect new information</w:t>
              </w:r>
            </w:ins>
            <w:r w:rsidR="003142B0">
              <w:t>,</w:t>
            </w:r>
            <w:bookmarkStart w:id="4" w:name="_GoBack"/>
            <w:bookmarkEnd w:id="4"/>
            <w:ins w:id="5" w:author="Adam Hay" w:date="2017-03-28T20:13:00Z">
              <w:r w:rsidRPr="00040DE1">
                <w:t xml:space="preserve"> content extended</w:t>
              </w:r>
            </w:ins>
          </w:p>
        </w:tc>
      </w:tr>
      <w:tr w:rsidR="00D813E5" w:rsidRPr="00460028" w14:paraId="621315B4" w14:textId="77777777" w:rsidTr="005E4659">
        <w:trPr>
          <w:trHeight w:val="851"/>
        </w:trPr>
        <w:tc>
          <w:tcPr>
            <w:tcW w:w="1908" w:type="dxa"/>
            <w:vAlign w:val="center"/>
          </w:tcPr>
          <w:p w14:paraId="0D8A138D" w14:textId="5FC0F280" w:rsidR="00D813E5" w:rsidRPr="00460028" w:rsidRDefault="00331BB0" w:rsidP="00D813E5">
            <w:pPr>
              <w:pStyle w:val="Tabletext"/>
            </w:pPr>
            <w:r>
              <w:t>December 2017</w:t>
            </w:r>
          </w:p>
        </w:tc>
        <w:tc>
          <w:tcPr>
            <w:tcW w:w="3576" w:type="dxa"/>
            <w:vAlign w:val="center"/>
          </w:tcPr>
          <w:p w14:paraId="051CC7D7" w14:textId="101C78AC" w:rsidR="00D813E5" w:rsidRPr="00460028" w:rsidRDefault="00D813E5" w:rsidP="00D813E5">
            <w:pPr>
              <w:pStyle w:val="Tabletext"/>
            </w:pPr>
            <w:ins w:id="6" w:author="Adam Hay" w:date="2017-03-28T20:13:00Z">
              <w:r>
                <w:t>Entire document.</w:t>
              </w:r>
            </w:ins>
          </w:p>
        </w:tc>
        <w:tc>
          <w:tcPr>
            <w:tcW w:w="5001" w:type="dxa"/>
            <w:vAlign w:val="center"/>
          </w:tcPr>
          <w:p w14:paraId="3C2B3EC0" w14:textId="09EA5C19" w:rsidR="00D813E5" w:rsidRPr="00460028" w:rsidRDefault="00E814DF" w:rsidP="00E814DF">
            <w:pPr>
              <w:pStyle w:val="Tabletext"/>
            </w:pPr>
            <w:r>
              <w:t xml:space="preserve">Minor editorial changes </w:t>
            </w:r>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29D9C646" w14:textId="77777777" w:rsidR="00704FC5" w:rsidRDefault="004A4EC4">
      <w:pPr>
        <w:pStyle w:val="TOC1"/>
        <w:rPr>
          <w:ins w:id="7" w:author="Adam Hay" w:date="2016-10-12T20:26: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Adam Hay" w:date="2016-10-12T20:26:00Z">
        <w:r w:rsidR="00704FC5" w:rsidRPr="005830CB">
          <w:t>1.</w:t>
        </w:r>
        <w:r w:rsidR="00704FC5">
          <w:rPr>
            <w:rFonts w:eastAsiaTheme="minorEastAsia"/>
            <w:b w:val="0"/>
            <w:color w:val="auto"/>
            <w:lang w:val="en-AU" w:eastAsia="en-AU"/>
          </w:rPr>
          <w:tab/>
        </w:r>
        <w:r w:rsidR="00704FC5">
          <w:t>INTRODUCTION</w:t>
        </w:r>
        <w:r w:rsidR="00704FC5">
          <w:tab/>
        </w:r>
        <w:r w:rsidR="00704FC5">
          <w:fldChar w:fldCharType="begin"/>
        </w:r>
        <w:r w:rsidR="00704FC5">
          <w:instrText xml:space="preserve"> PAGEREF _Toc464067295 \h </w:instrText>
        </w:r>
      </w:ins>
      <w:r w:rsidR="00704FC5">
        <w:fldChar w:fldCharType="separate"/>
      </w:r>
      <w:ins w:id="9" w:author="Adam Hay" w:date="2016-10-12T20:26:00Z">
        <w:r w:rsidR="00704FC5">
          <w:t>5</w:t>
        </w:r>
        <w:r w:rsidR="00704FC5">
          <w:fldChar w:fldCharType="end"/>
        </w:r>
      </w:ins>
    </w:p>
    <w:p w14:paraId="22983264" w14:textId="77777777" w:rsidR="00704FC5" w:rsidRDefault="00704FC5">
      <w:pPr>
        <w:pStyle w:val="TOC2"/>
        <w:rPr>
          <w:ins w:id="10" w:author="Adam Hay" w:date="2016-10-12T20:26:00Z"/>
          <w:rFonts w:eastAsiaTheme="minorEastAsia"/>
          <w:color w:val="auto"/>
          <w:lang w:val="en-AU" w:eastAsia="en-AU"/>
        </w:rPr>
      </w:pPr>
      <w:ins w:id="11" w:author="Adam Hay" w:date="2016-10-12T20:26:00Z">
        <w:r w:rsidRPr="005830CB">
          <w:t>1.1.</w:t>
        </w:r>
        <w:r>
          <w:rPr>
            <w:rFonts w:eastAsiaTheme="minorEastAsia"/>
            <w:color w:val="auto"/>
            <w:lang w:val="en-AU" w:eastAsia="en-AU"/>
          </w:rPr>
          <w:tab/>
        </w:r>
        <w:r w:rsidRPr="005830CB">
          <w:t>Aim</w:t>
        </w:r>
        <w:r>
          <w:tab/>
        </w:r>
        <w:r>
          <w:fldChar w:fldCharType="begin"/>
        </w:r>
        <w:r>
          <w:instrText xml:space="preserve"> PAGEREF _Toc464067296 \h </w:instrText>
        </w:r>
      </w:ins>
      <w:r>
        <w:fldChar w:fldCharType="separate"/>
      </w:r>
      <w:ins w:id="12" w:author="Adam Hay" w:date="2016-10-12T20:26:00Z">
        <w:r>
          <w:t>5</w:t>
        </w:r>
        <w:r>
          <w:fldChar w:fldCharType="end"/>
        </w:r>
      </w:ins>
    </w:p>
    <w:p w14:paraId="43D1DA54" w14:textId="77777777" w:rsidR="00704FC5" w:rsidRDefault="00704FC5">
      <w:pPr>
        <w:pStyle w:val="TOC1"/>
        <w:rPr>
          <w:ins w:id="13" w:author="Adam Hay" w:date="2016-10-12T20:26:00Z"/>
          <w:rFonts w:eastAsiaTheme="minorEastAsia"/>
          <w:b w:val="0"/>
          <w:color w:val="auto"/>
          <w:lang w:val="en-AU" w:eastAsia="en-AU"/>
        </w:rPr>
      </w:pPr>
      <w:ins w:id="14" w:author="Adam Hay" w:date="2016-10-12T20:26:00Z">
        <w:r w:rsidRPr="005830CB">
          <w:t>2.</w:t>
        </w:r>
        <w:r>
          <w:rPr>
            <w:rFonts w:eastAsiaTheme="minorEastAsia"/>
            <w:b w:val="0"/>
            <w:color w:val="auto"/>
            <w:lang w:val="en-AU" w:eastAsia="en-AU"/>
          </w:rPr>
          <w:tab/>
        </w:r>
        <w:r w:rsidRPr="005830CB">
          <w:t>PRINCIPLES OF SAFETY MANAGEMENT</w:t>
        </w:r>
        <w:r>
          <w:tab/>
        </w:r>
        <w:r>
          <w:fldChar w:fldCharType="begin"/>
        </w:r>
        <w:r>
          <w:instrText xml:space="preserve"> PAGEREF _Toc464067297 \h </w:instrText>
        </w:r>
      </w:ins>
      <w:r>
        <w:fldChar w:fldCharType="separate"/>
      </w:r>
      <w:ins w:id="15" w:author="Adam Hay" w:date="2016-10-12T20:26:00Z">
        <w:r>
          <w:t>5</w:t>
        </w:r>
        <w:r>
          <w:fldChar w:fldCharType="end"/>
        </w:r>
      </w:ins>
    </w:p>
    <w:p w14:paraId="64B1A49A" w14:textId="77777777" w:rsidR="00704FC5" w:rsidRDefault="00704FC5">
      <w:pPr>
        <w:pStyle w:val="TOC1"/>
        <w:rPr>
          <w:ins w:id="16" w:author="Adam Hay" w:date="2016-10-12T20:26:00Z"/>
          <w:rFonts w:eastAsiaTheme="minorEastAsia"/>
          <w:b w:val="0"/>
          <w:color w:val="auto"/>
          <w:lang w:val="en-AU" w:eastAsia="en-AU"/>
        </w:rPr>
      </w:pPr>
      <w:ins w:id="17" w:author="Adam Hay" w:date="2016-10-12T20:26:00Z">
        <w:r w:rsidRPr="005830CB">
          <w:t>3.</w:t>
        </w:r>
        <w:r>
          <w:rPr>
            <w:rFonts w:eastAsiaTheme="minorEastAsia"/>
            <w:b w:val="0"/>
            <w:color w:val="auto"/>
            <w:lang w:val="en-AU" w:eastAsia="en-AU"/>
          </w:rPr>
          <w:tab/>
        </w:r>
        <w:r w:rsidRPr="005830CB">
          <w:t>SAFETY MANAGEMENT PLANS / SYSTEMS</w:t>
        </w:r>
        <w:r>
          <w:tab/>
        </w:r>
        <w:r>
          <w:fldChar w:fldCharType="begin"/>
        </w:r>
        <w:r>
          <w:instrText xml:space="preserve"> PAGEREF _Toc464067304 \h </w:instrText>
        </w:r>
      </w:ins>
      <w:r>
        <w:fldChar w:fldCharType="separate"/>
      </w:r>
      <w:ins w:id="18" w:author="Adam Hay" w:date="2016-10-12T20:26:00Z">
        <w:r>
          <w:t>6</w:t>
        </w:r>
        <w:r>
          <w:fldChar w:fldCharType="end"/>
        </w:r>
      </w:ins>
    </w:p>
    <w:p w14:paraId="0E048ADB" w14:textId="77777777" w:rsidR="00704FC5" w:rsidRDefault="00704FC5">
      <w:pPr>
        <w:pStyle w:val="TOC2"/>
        <w:rPr>
          <w:ins w:id="19" w:author="Adam Hay" w:date="2016-10-12T20:26:00Z"/>
          <w:rFonts w:eastAsiaTheme="minorEastAsia"/>
          <w:color w:val="auto"/>
          <w:lang w:val="en-AU" w:eastAsia="en-AU"/>
        </w:rPr>
      </w:pPr>
      <w:ins w:id="20" w:author="Adam Hay" w:date="2016-10-12T20:26:00Z">
        <w:r w:rsidRPr="005830CB">
          <w:t>3.1.</w:t>
        </w:r>
        <w:r>
          <w:rPr>
            <w:rFonts w:eastAsiaTheme="minorEastAsia"/>
            <w:color w:val="auto"/>
            <w:lang w:val="en-AU" w:eastAsia="en-AU"/>
          </w:rPr>
          <w:tab/>
        </w:r>
        <w:r w:rsidRPr="005830CB">
          <w:t>The term ‘Safety Management Plan’</w:t>
        </w:r>
        <w:r>
          <w:tab/>
        </w:r>
        <w:r>
          <w:fldChar w:fldCharType="begin"/>
        </w:r>
        <w:r>
          <w:instrText xml:space="preserve"> PAGEREF _Toc464067305 \h </w:instrText>
        </w:r>
      </w:ins>
      <w:r>
        <w:fldChar w:fldCharType="separate"/>
      </w:r>
      <w:ins w:id="21" w:author="Adam Hay" w:date="2016-10-12T20:26:00Z">
        <w:r>
          <w:t>6</w:t>
        </w:r>
        <w:r>
          <w:fldChar w:fldCharType="end"/>
        </w:r>
      </w:ins>
    </w:p>
    <w:p w14:paraId="5F4F9E0B" w14:textId="77777777" w:rsidR="00704FC5" w:rsidRDefault="00704FC5">
      <w:pPr>
        <w:pStyle w:val="TOC2"/>
        <w:rPr>
          <w:ins w:id="22" w:author="Adam Hay" w:date="2016-10-12T20:26:00Z"/>
          <w:rFonts w:eastAsiaTheme="minorEastAsia"/>
          <w:color w:val="auto"/>
          <w:lang w:val="en-AU" w:eastAsia="en-AU"/>
        </w:rPr>
      </w:pPr>
      <w:ins w:id="23" w:author="Adam Hay" w:date="2016-10-12T20:26:00Z">
        <w:r w:rsidRPr="005830CB">
          <w:t>3.2.</w:t>
        </w:r>
        <w:r>
          <w:rPr>
            <w:rFonts w:eastAsiaTheme="minorEastAsia"/>
            <w:color w:val="auto"/>
            <w:lang w:val="en-AU" w:eastAsia="en-AU"/>
          </w:rPr>
          <w:tab/>
        </w:r>
        <w:r w:rsidRPr="005830CB">
          <w:t>Safety Management Policy</w:t>
        </w:r>
        <w:r>
          <w:tab/>
        </w:r>
        <w:r>
          <w:fldChar w:fldCharType="begin"/>
        </w:r>
        <w:r>
          <w:instrText xml:space="preserve"> PAGEREF _Toc464067306 \h </w:instrText>
        </w:r>
      </w:ins>
      <w:r>
        <w:fldChar w:fldCharType="separate"/>
      </w:r>
      <w:ins w:id="24" w:author="Adam Hay" w:date="2016-10-12T20:26:00Z">
        <w:r>
          <w:t>6</w:t>
        </w:r>
        <w:r>
          <w:fldChar w:fldCharType="end"/>
        </w:r>
      </w:ins>
    </w:p>
    <w:p w14:paraId="0C6EE577" w14:textId="77777777" w:rsidR="00704FC5" w:rsidRDefault="00704FC5">
      <w:pPr>
        <w:pStyle w:val="TOC2"/>
        <w:rPr>
          <w:ins w:id="25" w:author="Adam Hay" w:date="2016-10-12T20:26:00Z"/>
          <w:rFonts w:eastAsiaTheme="minorEastAsia"/>
          <w:color w:val="auto"/>
          <w:lang w:val="en-AU" w:eastAsia="en-AU"/>
        </w:rPr>
      </w:pPr>
      <w:ins w:id="26" w:author="Adam Hay" w:date="2016-10-12T20:26:00Z">
        <w:r w:rsidRPr="005830CB">
          <w:t>3.3.</w:t>
        </w:r>
        <w:r>
          <w:rPr>
            <w:rFonts w:eastAsiaTheme="minorEastAsia"/>
            <w:color w:val="auto"/>
            <w:lang w:val="en-AU" w:eastAsia="en-AU"/>
          </w:rPr>
          <w:tab/>
        </w:r>
        <w:r w:rsidRPr="005830CB">
          <w:t>Components of a Safety Management Plan</w:t>
        </w:r>
        <w:r>
          <w:tab/>
        </w:r>
        <w:r>
          <w:fldChar w:fldCharType="begin"/>
        </w:r>
        <w:r>
          <w:instrText xml:space="preserve"> PAGEREF _Toc464067307 \h </w:instrText>
        </w:r>
      </w:ins>
      <w:r>
        <w:fldChar w:fldCharType="separate"/>
      </w:r>
      <w:ins w:id="27" w:author="Adam Hay" w:date="2016-10-12T20:26:00Z">
        <w:r>
          <w:t>6</w:t>
        </w:r>
        <w:r>
          <w:fldChar w:fldCharType="end"/>
        </w:r>
      </w:ins>
    </w:p>
    <w:p w14:paraId="1565B510" w14:textId="77777777" w:rsidR="00704FC5" w:rsidRDefault="00704FC5">
      <w:pPr>
        <w:pStyle w:val="TOC3"/>
        <w:tabs>
          <w:tab w:val="left" w:pos="1134"/>
          <w:tab w:val="right" w:leader="dot" w:pos="10195"/>
        </w:tabs>
        <w:rPr>
          <w:ins w:id="28" w:author="Adam Hay" w:date="2016-10-12T20:26:00Z"/>
          <w:rFonts w:eastAsiaTheme="minorEastAsia"/>
          <w:noProof/>
          <w:sz w:val="22"/>
          <w:lang w:val="en-AU" w:eastAsia="en-AU"/>
        </w:rPr>
      </w:pPr>
      <w:ins w:id="29" w:author="Adam Hay" w:date="2016-10-12T20:26:00Z">
        <w:r w:rsidRPr="005830CB">
          <w:rPr>
            <w:noProof/>
          </w:rPr>
          <w:t>3.3.1.</w:t>
        </w:r>
        <w:r>
          <w:rPr>
            <w:rFonts w:eastAsiaTheme="minorEastAsia"/>
            <w:noProof/>
            <w:sz w:val="22"/>
            <w:lang w:val="en-AU" w:eastAsia="en-AU"/>
          </w:rPr>
          <w:tab/>
        </w:r>
        <w:r w:rsidRPr="005830CB">
          <w:rPr>
            <w:noProof/>
          </w:rPr>
          <w:t>Method statement / aim</w:t>
        </w:r>
        <w:r>
          <w:rPr>
            <w:noProof/>
          </w:rPr>
          <w:tab/>
        </w:r>
        <w:r>
          <w:rPr>
            <w:noProof/>
          </w:rPr>
          <w:fldChar w:fldCharType="begin"/>
        </w:r>
        <w:r>
          <w:rPr>
            <w:noProof/>
          </w:rPr>
          <w:instrText xml:space="preserve"> PAGEREF _Toc464067308 \h </w:instrText>
        </w:r>
      </w:ins>
      <w:r>
        <w:rPr>
          <w:noProof/>
        </w:rPr>
      </w:r>
      <w:r>
        <w:rPr>
          <w:noProof/>
        </w:rPr>
        <w:fldChar w:fldCharType="separate"/>
      </w:r>
      <w:ins w:id="30" w:author="Adam Hay" w:date="2016-10-12T20:26:00Z">
        <w:r>
          <w:rPr>
            <w:noProof/>
          </w:rPr>
          <w:t>7</w:t>
        </w:r>
        <w:r>
          <w:rPr>
            <w:noProof/>
          </w:rPr>
          <w:fldChar w:fldCharType="end"/>
        </w:r>
      </w:ins>
    </w:p>
    <w:p w14:paraId="79DFEE71" w14:textId="77777777" w:rsidR="00704FC5" w:rsidRDefault="00704FC5">
      <w:pPr>
        <w:pStyle w:val="TOC3"/>
        <w:tabs>
          <w:tab w:val="left" w:pos="1134"/>
          <w:tab w:val="right" w:leader="dot" w:pos="10195"/>
        </w:tabs>
        <w:rPr>
          <w:ins w:id="31" w:author="Adam Hay" w:date="2016-10-12T20:26:00Z"/>
          <w:rFonts w:eastAsiaTheme="minorEastAsia"/>
          <w:noProof/>
          <w:sz w:val="22"/>
          <w:lang w:val="en-AU" w:eastAsia="en-AU"/>
        </w:rPr>
      </w:pPr>
      <w:ins w:id="32" w:author="Adam Hay" w:date="2016-10-12T20:26:00Z">
        <w:r w:rsidRPr="005830CB">
          <w:rPr>
            <w:noProof/>
          </w:rPr>
          <w:t>3.3.2.</w:t>
        </w:r>
        <w:r>
          <w:rPr>
            <w:rFonts w:eastAsiaTheme="minorEastAsia"/>
            <w:noProof/>
            <w:sz w:val="22"/>
            <w:lang w:val="en-AU" w:eastAsia="en-AU"/>
          </w:rPr>
          <w:tab/>
        </w:r>
        <w:r w:rsidRPr="005830CB">
          <w:rPr>
            <w:noProof/>
          </w:rPr>
          <w:t>References to relevant legislation, standards, instruments, policies, etc.</w:t>
        </w:r>
        <w:r>
          <w:rPr>
            <w:noProof/>
          </w:rPr>
          <w:tab/>
        </w:r>
        <w:r>
          <w:rPr>
            <w:noProof/>
          </w:rPr>
          <w:fldChar w:fldCharType="begin"/>
        </w:r>
        <w:r>
          <w:rPr>
            <w:noProof/>
          </w:rPr>
          <w:instrText xml:space="preserve"> PAGEREF _Toc464067311 \h </w:instrText>
        </w:r>
      </w:ins>
      <w:r>
        <w:rPr>
          <w:noProof/>
        </w:rPr>
      </w:r>
      <w:r>
        <w:rPr>
          <w:noProof/>
        </w:rPr>
        <w:fldChar w:fldCharType="separate"/>
      </w:r>
      <w:ins w:id="33" w:author="Adam Hay" w:date="2016-10-12T20:26:00Z">
        <w:r>
          <w:rPr>
            <w:noProof/>
          </w:rPr>
          <w:t>7</w:t>
        </w:r>
        <w:r>
          <w:rPr>
            <w:noProof/>
          </w:rPr>
          <w:fldChar w:fldCharType="end"/>
        </w:r>
      </w:ins>
    </w:p>
    <w:p w14:paraId="1ECB57C5" w14:textId="77777777" w:rsidR="00704FC5" w:rsidRDefault="00704FC5">
      <w:pPr>
        <w:pStyle w:val="TOC3"/>
        <w:tabs>
          <w:tab w:val="left" w:pos="1134"/>
          <w:tab w:val="right" w:leader="dot" w:pos="10195"/>
        </w:tabs>
        <w:rPr>
          <w:ins w:id="34" w:author="Adam Hay" w:date="2016-10-12T20:26:00Z"/>
          <w:rFonts w:eastAsiaTheme="minorEastAsia"/>
          <w:noProof/>
          <w:sz w:val="22"/>
          <w:lang w:val="en-AU" w:eastAsia="en-AU"/>
        </w:rPr>
      </w:pPr>
      <w:ins w:id="35" w:author="Adam Hay" w:date="2016-10-12T20:26:00Z">
        <w:r w:rsidRPr="005830CB">
          <w:rPr>
            <w:noProof/>
          </w:rPr>
          <w:t>3.3.3.</w:t>
        </w:r>
        <w:r>
          <w:rPr>
            <w:rFonts w:eastAsiaTheme="minorEastAsia"/>
            <w:noProof/>
            <w:sz w:val="22"/>
            <w:lang w:val="en-AU" w:eastAsia="en-AU"/>
          </w:rPr>
          <w:tab/>
        </w:r>
        <w:r w:rsidRPr="005830CB">
          <w:rPr>
            <w:noProof/>
          </w:rPr>
          <w:t>Roles &amp; responsibilities</w:t>
        </w:r>
        <w:r>
          <w:rPr>
            <w:noProof/>
          </w:rPr>
          <w:tab/>
        </w:r>
        <w:r>
          <w:rPr>
            <w:noProof/>
          </w:rPr>
          <w:fldChar w:fldCharType="begin"/>
        </w:r>
        <w:r>
          <w:rPr>
            <w:noProof/>
          </w:rPr>
          <w:instrText xml:space="preserve"> PAGEREF _Toc464067312 \h </w:instrText>
        </w:r>
      </w:ins>
      <w:r>
        <w:rPr>
          <w:noProof/>
        </w:rPr>
      </w:r>
      <w:r>
        <w:rPr>
          <w:noProof/>
        </w:rPr>
        <w:fldChar w:fldCharType="separate"/>
      </w:r>
      <w:ins w:id="36" w:author="Adam Hay" w:date="2016-10-12T20:26:00Z">
        <w:r>
          <w:rPr>
            <w:noProof/>
          </w:rPr>
          <w:t>7</w:t>
        </w:r>
        <w:r>
          <w:rPr>
            <w:noProof/>
          </w:rPr>
          <w:fldChar w:fldCharType="end"/>
        </w:r>
      </w:ins>
    </w:p>
    <w:p w14:paraId="79F2D7A3" w14:textId="77777777" w:rsidR="00704FC5" w:rsidRDefault="00704FC5">
      <w:pPr>
        <w:pStyle w:val="TOC3"/>
        <w:tabs>
          <w:tab w:val="left" w:pos="1134"/>
          <w:tab w:val="right" w:leader="dot" w:pos="10195"/>
        </w:tabs>
        <w:rPr>
          <w:ins w:id="37" w:author="Adam Hay" w:date="2016-10-12T20:26:00Z"/>
          <w:rFonts w:eastAsiaTheme="minorEastAsia"/>
          <w:noProof/>
          <w:sz w:val="22"/>
          <w:lang w:val="en-AU" w:eastAsia="en-AU"/>
        </w:rPr>
      </w:pPr>
      <w:ins w:id="38" w:author="Adam Hay" w:date="2016-10-12T20:26:00Z">
        <w:r w:rsidRPr="005830CB">
          <w:rPr>
            <w:noProof/>
          </w:rPr>
          <w:t>3.3.4.</w:t>
        </w:r>
        <w:r>
          <w:rPr>
            <w:rFonts w:eastAsiaTheme="minorEastAsia"/>
            <w:noProof/>
            <w:sz w:val="22"/>
            <w:lang w:val="en-AU" w:eastAsia="en-AU"/>
          </w:rPr>
          <w:tab/>
        </w:r>
        <w:r w:rsidRPr="005830CB">
          <w:rPr>
            <w:noProof/>
          </w:rPr>
          <w:t>Identification of specific work activities</w:t>
        </w:r>
        <w:r>
          <w:rPr>
            <w:noProof/>
          </w:rPr>
          <w:tab/>
        </w:r>
        <w:r>
          <w:rPr>
            <w:noProof/>
          </w:rPr>
          <w:fldChar w:fldCharType="begin"/>
        </w:r>
        <w:r>
          <w:rPr>
            <w:noProof/>
          </w:rPr>
          <w:instrText xml:space="preserve"> PAGEREF _Toc464067313 \h </w:instrText>
        </w:r>
      </w:ins>
      <w:r>
        <w:rPr>
          <w:noProof/>
        </w:rPr>
      </w:r>
      <w:r>
        <w:rPr>
          <w:noProof/>
        </w:rPr>
        <w:fldChar w:fldCharType="separate"/>
      </w:r>
      <w:ins w:id="39" w:author="Adam Hay" w:date="2016-10-12T20:26:00Z">
        <w:r>
          <w:rPr>
            <w:noProof/>
          </w:rPr>
          <w:t>7</w:t>
        </w:r>
        <w:r>
          <w:rPr>
            <w:noProof/>
          </w:rPr>
          <w:fldChar w:fldCharType="end"/>
        </w:r>
      </w:ins>
    </w:p>
    <w:p w14:paraId="74477575" w14:textId="77777777" w:rsidR="00704FC5" w:rsidRDefault="00704FC5">
      <w:pPr>
        <w:pStyle w:val="TOC3"/>
        <w:tabs>
          <w:tab w:val="left" w:pos="1134"/>
          <w:tab w:val="right" w:leader="dot" w:pos="10195"/>
        </w:tabs>
        <w:rPr>
          <w:ins w:id="40" w:author="Adam Hay" w:date="2016-10-12T20:26:00Z"/>
          <w:rFonts w:eastAsiaTheme="minorEastAsia"/>
          <w:noProof/>
          <w:sz w:val="22"/>
          <w:lang w:val="en-AU" w:eastAsia="en-AU"/>
        </w:rPr>
      </w:pPr>
      <w:ins w:id="41" w:author="Adam Hay" w:date="2016-10-12T20:26:00Z">
        <w:r w:rsidRPr="005830CB">
          <w:rPr>
            <w:noProof/>
          </w:rPr>
          <w:t>3.3.5.</w:t>
        </w:r>
        <w:r>
          <w:rPr>
            <w:rFonts w:eastAsiaTheme="minorEastAsia"/>
            <w:noProof/>
            <w:sz w:val="22"/>
            <w:lang w:val="en-AU" w:eastAsia="en-AU"/>
          </w:rPr>
          <w:tab/>
        </w:r>
        <w:r w:rsidRPr="005830CB">
          <w:rPr>
            <w:noProof/>
          </w:rPr>
          <w:t>Communication and Consultation</w:t>
        </w:r>
        <w:r>
          <w:rPr>
            <w:noProof/>
          </w:rPr>
          <w:tab/>
        </w:r>
        <w:r>
          <w:rPr>
            <w:noProof/>
          </w:rPr>
          <w:fldChar w:fldCharType="begin"/>
        </w:r>
        <w:r>
          <w:rPr>
            <w:noProof/>
          </w:rPr>
          <w:instrText xml:space="preserve"> PAGEREF _Toc464067314 \h </w:instrText>
        </w:r>
      </w:ins>
      <w:r>
        <w:rPr>
          <w:noProof/>
        </w:rPr>
      </w:r>
      <w:r>
        <w:rPr>
          <w:noProof/>
        </w:rPr>
        <w:fldChar w:fldCharType="separate"/>
      </w:r>
      <w:ins w:id="42" w:author="Adam Hay" w:date="2016-10-12T20:26:00Z">
        <w:r>
          <w:rPr>
            <w:noProof/>
          </w:rPr>
          <w:t>7</w:t>
        </w:r>
        <w:r>
          <w:rPr>
            <w:noProof/>
          </w:rPr>
          <w:fldChar w:fldCharType="end"/>
        </w:r>
      </w:ins>
    </w:p>
    <w:p w14:paraId="74720369" w14:textId="77777777" w:rsidR="00704FC5" w:rsidRDefault="00704FC5">
      <w:pPr>
        <w:pStyle w:val="TOC3"/>
        <w:tabs>
          <w:tab w:val="left" w:pos="1134"/>
          <w:tab w:val="right" w:leader="dot" w:pos="10195"/>
        </w:tabs>
        <w:rPr>
          <w:ins w:id="43" w:author="Adam Hay" w:date="2016-10-12T20:26:00Z"/>
          <w:rFonts w:eastAsiaTheme="minorEastAsia"/>
          <w:noProof/>
          <w:sz w:val="22"/>
          <w:lang w:val="en-AU" w:eastAsia="en-AU"/>
        </w:rPr>
      </w:pPr>
      <w:ins w:id="44" w:author="Adam Hay" w:date="2016-10-12T20:26:00Z">
        <w:r w:rsidRPr="005830CB">
          <w:rPr>
            <w:noProof/>
          </w:rPr>
          <w:t>3.3.6.</w:t>
        </w:r>
        <w:r>
          <w:rPr>
            <w:rFonts w:eastAsiaTheme="minorEastAsia"/>
            <w:noProof/>
            <w:sz w:val="22"/>
            <w:lang w:val="en-AU" w:eastAsia="en-AU"/>
          </w:rPr>
          <w:tab/>
        </w:r>
        <w:r w:rsidRPr="005830CB">
          <w:rPr>
            <w:noProof/>
          </w:rPr>
          <w:t>Reporting / safety statistics</w:t>
        </w:r>
        <w:r>
          <w:rPr>
            <w:noProof/>
          </w:rPr>
          <w:tab/>
        </w:r>
        <w:r>
          <w:rPr>
            <w:noProof/>
          </w:rPr>
          <w:fldChar w:fldCharType="begin"/>
        </w:r>
        <w:r>
          <w:rPr>
            <w:noProof/>
          </w:rPr>
          <w:instrText xml:space="preserve"> PAGEREF _Toc464067316 \h </w:instrText>
        </w:r>
      </w:ins>
      <w:r>
        <w:rPr>
          <w:noProof/>
        </w:rPr>
      </w:r>
      <w:r>
        <w:rPr>
          <w:noProof/>
        </w:rPr>
        <w:fldChar w:fldCharType="separate"/>
      </w:r>
      <w:ins w:id="45" w:author="Adam Hay" w:date="2016-10-12T20:26:00Z">
        <w:r>
          <w:rPr>
            <w:noProof/>
          </w:rPr>
          <w:t>7</w:t>
        </w:r>
        <w:r>
          <w:rPr>
            <w:noProof/>
          </w:rPr>
          <w:fldChar w:fldCharType="end"/>
        </w:r>
      </w:ins>
    </w:p>
    <w:p w14:paraId="54F9C15D" w14:textId="77777777" w:rsidR="00704FC5" w:rsidRDefault="00704FC5">
      <w:pPr>
        <w:pStyle w:val="TOC3"/>
        <w:tabs>
          <w:tab w:val="left" w:pos="1134"/>
          <w:tab w:val="right" w:leader="dot" w:pos="10195"/>
        </w:tabs>
        <w:rPr>
          <w:ins w:id="46" w:author="Adam Hay" w:date="2016-10-12T20:26:00Z"/>
          <w:rFonts w:eastAsiaTheme="minorEastAsia"/>
          <w:noProof/>
          <w:sz w:val="22"/>
          <w:lang w:val="en-AU" w:eastAsia="en-AU"/>
        </w:rPr>
      </w:pPr>
      <w:ins w:id="47" w:author="Adam Hay" w:date="2016-10-12T20:26:00Z">
        <w:r w:rsidRPr="005830CB">
          <w:rPr>
            <w:noProof/>
          </w:rPr>
          <w:t>3.3.7.</w:t>
        </w:r>
        <w:r>
          <w:rPr>
            <w:rFonts w:eastAsiaTheme="minorEastAsia"/>
            <w:noProof/>
            <w:sz w:val="22"/>
            <w:lang w:val="en-AU" w:eastAsia="en-AU"/>
          </w:rPr>
          <w:tab/>
        </w:r>
        <w:r w:rsidRPr="005830CB">
          <w:rPr>
            <w:noProof/>
          </w:rPr>
          <w:t>Safe work procedures / work guidelines</w:t>
        </w:r>
        <w:r>
          <w:rPr>
            <w:noProof/>
          </w:rPr>
          <w:tab/>
        </w:r>
        <w:r>
          <w:rPr>
            <w:noProof/>
          </w:rPr>
          <w:fldChar w:fldCharType="begin"/>
        </w:r>
        <w:r>
          <w:rPr>
            <w:noProof/>
          </w:rPr>
          <w:instrText xml:space="preserve"> PAGEREF _Toc464067317 \h </w:instrText>
        </w:r>
      </w:ins>
      <w:r>
        <w:rPr>
          <w:noProof/>
        </w:rPr>
      </w:r>
      <w:r>
        <w:rPr>
          <w:noProof/>
        </w:rPr>
        <w:fldChar w:fldCharType="separate"/>
      </w:r>
      <w:ins w:id="48" w:author="Adam Hay" w:date="2016-10-12T20:26:00Z">
        <w:r>
          <w:rPr>
            <w:noProof/>
          </w:rPr>
          <w:t>8</w:t>
        </w:r>
        <w:r>
          <w:rPr>
            <w:noProof/>
          </w:rPr>
          <w:fldChar w:fldCharType="end"/>
        </w:r>
      </w:ins>
    </w:p>
    <w:p w14:paraId="0C7BEE1F" w14:textId="77777777" w:rsidR="00704FC5" w:rsidRDefault="00704FC5">
      <w:pPr>
        <w:pStyle w:val="TOC3"/>
        <w:tabs>
          <w:tab w:val="left" w:pos="1134"/>
          <w:tab w:val="right" w:leader="dot" w:pos="10195"/>
        </w:tabs>
        <w:rPr>
          <w:ins w:id="49" w:author="Adam Hay" w:date="2016-10-12T20:26:00Z"/>
          <w:rFonts w:eastAsiaTheme="minorEastAsia"/>
          <w:noProof/>
          <w:sz w:val="22"/>
          <w:lang w:val="en-AU" w:eastAsia="en-AU"/>
        </w:rPr>
      </w:pPr>
      <w:ins w:id="50" w:author="Adam Hay" w:date="2016-10-12T20:26:00Z">
        <w:r w:rsidRPr="005830CB">
          <w:rPr>
            <w:noProof/>
          </w:rPr>
          <w:t>3.3.8.</w:t>
        </w:r>
        <w:r>
          <w:rPr>
            <w:rFonts w:eastAsiaTheme="minorEastAsia"/>
            <w:noProof/>
            <w:sz w:val="22"/>
            <w:lang w:val="en-AU" w:eastAsia="en-AU"/>
          </w:rPr>
          <w:tab/>
        </w:r>
        <w:r w:rsidRPr="005830CB">
          <w:rPr>
            <w:noProof/>
          </w:rPr>
          <w:t>Tool box meetings</w:t>
        </w:r>
        <w:r>
          <w:rPr>
            <w:noProof/>
          </w:rPr>
          <w:tab/>
        </w:r>
        <w:r>
          <w:rPr>
            <w:noProof/>
          </w:rPr>
          <w:fldChar w:fldCharType="begin"/>
        </w:r>
        <w:r>
          <w:rPr>
            <w:noProof/>
          </w:rPr>
          <w:instrText xml:space="preserve"> PAGEREF _Toc464067318 \h </w:instrText>
        </w:r>
      </w:ins>
      <w:r>
        <w:rPr>
          <w:noProof/>
        </w:rPr>
      </w:r>
      <w:r>
        <w:rPr>
          <w:noProof/>
        </w:rPr>
        <w:fldChar w:fldCharType="separate"/>
      </w:r>
      <w:ins w:id="51" w:author="Adam Hay" w:date="2016-10-12T20:26:00Z">
        <w:r>
          <w:rPr>
            <w:noProof/>
          </w:rPr>
          <w:t>8</w:t>
        </w:r>
        <w:r>
          <w:rPr>
            <w:noProof/>
          </w:rPr>
          <w:fldChar w:fldCharType="end"/>
        </w:r>
      </w:ins>
    </w:p>
    <w:p w14:paraId="096ACCDE" w14:textId="77777777" w:rsidR="00704FC5" w:rsidRDefault="00704FC5">
      <w:pPr>
        <w:pStyle w:val="TOC3"/>
        <w:tabs>
          <w:tab w:val="left" w:pos="1134"/>
          <w:tab w:val="right" w:leader="dot" w:pos="10195"/>
        </w:tabs>
        <w:rPr>
          <w:ins w:id="52" w:author="Adam Hay" w:date="2016-10-12T20:26:00Z"/>
          <w:rFonts w:eastAsiaTheme="minorEastAsia"/>
          <w:noProof/>
          <w:sz w:val="22"/>
          <w:lang w:val="en-AU" w:eastAsia="en-AU"/>
        </w:rPr>
      </w:pPr>
      <w:ins w:id="53" w:author="Adam Hay" w:date="2016-10-12T20:26:00Z">
        <w:r w:rsidRPr="005830CB">
          <w:rPr>
            <w:noProof/>
          </w:rPr>
          <w:t>3.3.9.</w:t>
        </w:r>
        <w:r>
          <w:rPr>
            <w:rFonts w:eastAsiaTheme="minorEastAsia"/>
            <w:noProof/>
            <w:sz w:val="22"/>
            <w:lang w:val="en-AU" w:eastAsia="en-AU"/>
          </w:rPr>
          <w:tab/>
        </w:r>
        <w:r w:rsidRPr="005830CB">
          <w:rPr>
            <w:noProof/>
          </w:rPr>
          <w:t>Job safety analysis</w:t>
        </w:r>
        <w:r>
          <w:rPr>
            <w:noProof/>
          </w:rPr>
          <w:tab/>
        </w:r>
        <w:r>
          <w:rPr>
            <w:noProof/>
          </w:rPr>
          <w:fldChar w:fldCharType="begin"/>
        </w:r>
        <w:r>
          <w:rPr>
            <w:noProof/>
          </w:rPr>
          <w:instrText xml:space="preserve"> PAGEREF _Toc464067319 \h </w:instrText>
        </w:r>
      </w:ins>
      <w:r>
        <w:rPr>
          <w:noProof/>
        </w:rPr>
      </w:r>
      <w:r>
        <w:rPr>
          <w:noProof/>
        </w:rPr>
        <w:fldChar w:fldCharType="separate"/>
      </w:r>
      <w:ins w:id="54" w:author="Adam Hay" w:date="2016-10-12T20:26:00Z">
        <w:r>
          <w:rPr>
            <w:noProof/>
          </w:rPr>
          <w:t>8</w:t>
        </w:r>
        <w:r>
          <w:rPr>
            <w:noProof/>
          </w:rPr>
          <w:fldChar w:fldCharType="end"/>
        </w:r>
      </w:ins>
    </w:p>
    <w:p w14:paraId="61421D90" w14:textId="77777777" w:rsidR="00704FC5" w:rsidRDefault="00704FC5">
      <w:pPr>
        <w:pStyle w:val="TOC3"/>
        <w:tabs>
          <w:tab w:val="left" w:pos="1843"/>
          <w:tab w:val="right" w:leader="dot" w:pos="10195"/>
        </w:tabs>
        <w:rPr>
          <w:ins w:id="55" w:author="Adam Hay" w:date="2016-10-12T20:26:00Z"/>
          <w:rFonts w:eastAsiaTheme="minorEastAsia"/>
          <w:noProof/>
          <w:sz w:val="22"/>
          <w:lang w:val="en-AU" w:eastAsia="en-AU"/>
        </w:rPr>
      </w:pPr>
      <w:ins w:id="56" w:author="Adam Hay" w:date="2016-10-12T20:26:00Z">
        <w:r w:rsidRPr="005830CB">
          <w:rPr>
            <w:noProof/>
          </w:rPr>
          <w:t>3.3.10.</w:t>
        </w:r>
        <w:r>
          <w:rPr>
            <w:rFonts w:eastAsiaTheme="minorEastAsia"/>
            <w:noProof/>
            <w:sz w:val="22"/>
            <w:lang w:val="en-AU" w:eastAsia="en-AU"/>
          </w:rPr>
          <w:tab/>
        </w:r>
        <w:r>
          <w:rPr>
            <w:noProof/>
          </w:rPr>
          <w:t>Personal Protective Equipment (PPE)</w:t>
        </w:r>
        <w:r>
          <w:rPr>
            <w:noProof/>
          </w:rPr>
          <w:tab/>
        </w:r>
        <w:r>
          <w:rPr>
            <w:noProof/>
          </w:rPr>
          <w:fldChar w:fldCharType="begin"/>
        </w:r>
        <w:r>
          <w:rPr>
            <w:noProof/>
          </w:rPr>
          <w:instrText xml:space="preserve"> PAGEREF _Toc464067320 \h </w:instrText>
        </w:r>
      </w:ins>
      <w:r>
        <w:rPr>
          <w:noProof/>
        </w:rPr>
      </w:r>
      <w:r>
        <w:rPr>
          <w:noProof/>
        </w:rPr>
        <w:fldChar w:fldCharType="separate"/>
      </w:r>
      <w:ins w:id="57" w:author="Adam Hay" w:date="2016-10-12T20:26:00Z">
        <w:r>
          <w:rPr>
            <w:noProof/>
          </w:rPr>
          <w:t>9</w:t>
        </w:r>
        <w:r>
          <w:rPr>
            <w:noProof/>
          </w:rPr>
          <w:fldChar w:fldCharType="end"/>
        </w:r>
      </w:ins>
    </w:p>
    <w:p w14:paraId="40751101" w14:textId="77777777" w:rsidR="00704FC5" w:rsidRDefault="00704FC5">
      <w:pPr>
        <w:pStyle w:val="TOC3"/>
        <w:tabs>
          <w:tab w:val="left" w:pos="1843"/>
          <w:tab w:val="right" w:leader="dot" w:pos="10195"/>
        </w:tabs>
        <w:rPr>
          <w:ins w:id="58" w:author="Adam Hay" w:date="2016-10-12T20:26:00Z"/>
          <w:rFonts w:eastAsiaTheme="minorEastAsia"/>
          <w:noProof/>
          <w:sz w:val="22"/>
          <w:lang w:val="en-AU" w:eastAsia="en-AU"/>
        </w:rPr>
      </w:pPr>
      <w:ins w:id="59" w:author="Adam Hay" w:date="2016-10-12T20:26:00Z">
        <w:r w:rsidRPr="005830CB">
          <w:rPr>
            <w:noProof/>
          </w:rPr>
          <w:t>3.3.11.</w:t>
        </w:r>
        <w:r>
          <w:rPr>
            <w:rFonts w:eastAsiaTheme="minorEastAsia"/>
            <w:noProof/>
            <w:sz w:val="22"/>
            <w:lang w:val="en-AU" w:eastAsia="en-AU"/>
          </w:rPr>
          <w:tab/>
        </w:r>
        <w:r>
          <w:rPr>
            <w:noProof/>
          </w:rPr>
          <w:t>Emergency preparedness and response</w:t>
        </w:r>
        <w:r>
          <w:rPr>
            <w:noProof/>
          </w:rPr>
          <w:tab/>
        </w:r>
        <w:r>
          <w:rPr>
            <w:noProof/>
          </w:rPr>
          <w:fldChar w:fldCharType="begin"/>
        </w:r>
        <w:r>
          <w:rPr>
            <w:noProof/>
          </w:rPr>
          <w:instrText xml:space="preserve"> PAGEREF _Toc464067321 \h </w:instrText>
        </w:r>
      </w:ins>
      <w:r>
        <w:rPr>
          <w:noProof/>
        </w:rPr>
      </w:r>
      <w:r>
        <w:rPr>
          <w:noProof/>
        </w:rPr>
        <w:fldChar w:fldCharType="separate"/>
      </w:r>
      <w:ins w:id="60" w:author="Adam Hay" w:date="2016-10-12T20:26:00Z">
        <w:r>
          <w:rPr>
            <w:noProof/>
          </w:rPr>
          <w:t>9</w:t>
        </w:r>
        <w:r>
          <w:rPr>
            <w:noProof/>
          </w:rPr>
          <w:fldChar w:fldCharType="end"/>
        </w:r>
      </w:ins>
    </w:p>
    <w:p w14:paraId="661A1838" w14:textId="77777777" w:rsidR="00704FC5" w:rsidRDefault="00704FC5">
      <w:pPr>
        <w:pStyle w:val="TOC3"/>
        <w:tabs>
          <w:tab w:val="left" w:pos="1843"/>
          <w:tab w:val="right" w:leader="dot" w:pos="10195"/>
        </w:tabs>
        <w:rPr>
          <w:ins w:id="61" w:author="Adam Hay" w:date="2016-10-12T20:26:00Z"/>
          <w:rFonts w:eastAsiaTheme="minorEastAsia"/>
          <w:noProof/>
          <w:sz w:val="22"/>
          <w:lang w:val="en-AU" w:eastAsia="en-AU"/>
        </w:rPr>
      </w:pPr>
      <w:ins w:id="62" w:author="Adam Hay" w:date="2016-10-12T20:26:00Z">
        <w:r w:rsidRPr="005830CB">
          <w:rPr>
            <w:noProof/>
          </w:rPr>
          <w:t>3.3.12.</w:t>
        </w:r>
        <w:r>
          <w:rPr>
            <w:rFonts w:eastAsiaTheme="minorEastAsia"/>
            <w:noProof/>
            <w:sz w:val="22"/>
            <w:lang w:val="en-AU" w:eastAsia="en-AU"/>
          </w:rPr>
          <w:tab/>
        </w:r>
        <w:r>
          <w:rPr>
            <w:noProof/>
          </w:rPr>
          <w:t>Incident reporting</w:t>
        </w:r>
        <w:r>
          <w:rPr>
            <w:noProof/>
          </w:rPr>
          <w:tab/>
        </w:r>
        <w:r>
          <w:rPr>
            <w:noProof/>
          </w:rPr>
          <w:fldChar w:fldCharType="begin"/>
        </w:r>
        <w:r>
          <w:rPr>
            <w:noProof/>
          </w:rPr>
          <w:instrText xml:space="preserve"> PAGEREF _Toc464067322 \h </w:instrText>
        </w:r>
      </w:ins>
      <w:r>
        <w:rPr>
          <w:noProof/>
        </w:rPr>
      </w:r>
      <w:r>
        <w:rPr>
          <w:noProof/>
        </w:rPr>
        <w:fldChar w:fldCharType="separate"/>
      </w:r>
      <w:ins w:id="63" w:author="Adam Hay" w:date="2016-10-12T20:26:00Z">
        <w:r>
          <w:rPr>
            <w:noProof/>
          </w:rPr>
          <w:t>9</w:t>
        </w:r>
        <w:r>
          <w:rPr>
            <w:noProof/>
          </w:rPr>
          <w:fldChar w:fldCharType="end"/>
        </w:r>
      </w:ins>
    </w:p>
    <w:p w14:paraId="122019C7" w14:textId="77777777" w:rsidR="00704FC5" w:rsidRDefault="00704FC5">
      <w:pPr>
        <w:pStyle w:val="TOC3"/>
        <w:tabs>
          <w:tab w:val="left" w:pos="1843"/>
          <w:tab w:val="right" w:leader="dot" w:pos="10195"/>
        </w:tabs>
        <w:rPr>
          <w:ins w:id="64" w:author="Adam Hay" w:date="2016-10-12T20:26:00Z"/>
          <w:rFonts w:eastAsiaTheme="minorEastAsia"/>
          <w:noProof/>
          <w:sz w:val="22"/>
          <w:lang w:val="en-AU" w:eastAsia="en-AU"/>
        </w:rPr>
      </w:pPr>
      <w:ins w:id="65" w:author="Adam Hay" w:date="2016-10-12T20:26:00Z">
        <w:r w:rsidRPr="005830CB">
          <w:rPr>
            <w:noProof/>
          </w:rPr>
          <w:t>3.3.13.</w:t>
        </w:r>
        <w:r>
          <w:rPr>
            <w:rFonts w:eastAsiaTheme="minorEastAsia"/>
            <w:noProof/>
            <w:sz w:val="22"/>
            <w:lang w:val="en-AU" w:eastAsia="en-AU"/>
          </w:rPr>
          <w:tab/>
        </w:r>
        <w:r>
          <w:rPr>
            <w:noProof/>
          </w:rPr>
          <w:t>Auditing</w:t>
        </w:r>
        <w:r>
          <w:rPr>
            <w:noProof/>
          </w:rPr>
          <w:tab/>
        </w:r>
        <w:r>
          <w:rPr>
            <w:noProof/>
          </w:rPr>
          <w:fldChar w:fldCharType="begin"/>
        </w:r>
        <w:r>
          <w:rPr>
            <w:noProof/>
          </w:rPr>
          <w:instrText xml:space="preserve"> PAGEREF _Toc464067323 \h </w:instrText>
        </w:r>
      </w:ins>
      <w:r>
        <w:rPr>
          <w:noProof/>
        </w:rPr>
      </w:r>
      <w:r>
        <w:rPr>
          <w:noProof/>
        </w:rPr>
        <w:fldChar w:fldCharType="separate"/>
      </w:r>
      <w:ins w:id="66" w:author="Adam Hay" w:date="2016-10-12T20:26:00Z">
        <w:r>
          <w:rPr>
            <w:noProof/>
          </w:rPr>
          <w:t>10</w:t>
        </w:r>
        <w:r>
          <w:rPr>
            <w:noProof/>
          </w:rPr>
          <w:fldChar w:fldCharType="end"/>
        </w:r>
      </w:ins>
    </w:p>
    <w:p w14:paraId="74899D50" w14:textId="77777777" w:rsidR="00704FC5" w:rsidRDefault="00704FC5">
      <w:pPr>
        <w:pStyle w:val="TOC3"/>
        <w:tabs>
          <w:tab w:val="left" w:pos="1843"/>
          <w:tab w:val="right" w:leader="dot" w:pos="10195"/>
        </w:tabs>
        <w:rPr>
          <w:ins w:id="67" w:author="Adam Hay" w:date="2016-10-12T20:26:00Z"/>
          <w:rFonts w:eastAsiaTheme="minorEastAsia"/>
          <w:noProof/>
          <w:sz w:val="22"/>
          <w:lang w:val="en-AU" w:eastAsia="en-AU"/>
        </w:rPr>
      </w:pPr>
      <w:ins w:id="68" w:author="Adam Hay" w:date="2016-10-12T20:26:00Z">
        <w:r w:rsidRPr="005830CB">
          <w:rPr>
            <w:noProof/>
          </w:rPr>
          <w:t>3.3.14.</w:t>
        </w:r>
        <w:r>
          <w:rPr>
            <w:rFonts w:eastAsiaTheme="minorEastAsia"/>
            <w:noProof/>
            <w:sz w:val="22"/>
            <w:lang w:val="en-AU" w:eastAsia="en-AU"/>
          </w:rPr>
          <w:tab/>
        </w:r>
        <w:r>
          <w:rPr>
            <w:noProof/>
          </w:rPr>
          <w:t>Monitoring and Evaluating Performance</w:t>
        </w:r>
        <w:r>
          <w:rPr>
            <w:noProof/>
          </w:rPr>
          <w:tab/>
        </w:r>
        <w:r>
          <w:rPr>
            <w:noProof/>
          </w:rPr>
          <w:fldChar w:fldCharType="begin"/>
        </w:r>
        <w:r>
          <w:rPr>
            <w:noProof/>
          </w:rPr>
          <w:instrText xml:space="preserve"> PAGEREF _Toc464067324 \h </w:instrText>
        </w:r>
      </w:ins>
      <w:r>
        <w:rPr>
          <w:noProof/>
        </w:rPr>
      </w:r>
      <w:r>
        <w:rPr>
          <w:noProof/>
        </w:rPr>
        <w:fldChar w:fldCharType="separate"/>
      </w:r>
      <w:ins w:id="69" w:author="Adam Hay" w:date="2016-10-12T20:26:00Z">
        <w:r>
          <w:rPr>
            <w:noProof/>
          </w:rPr>
          <w:t>10</w:t>
        </w:r>
        <w:r>
          <w:rPr>
            <w:noProof/>
          </w:rPr>
          <w:fldChar w:fldCharType="end"/>
        </w:r>
      </w:ins>
    </w:p>
    <w:p w14:paraId="5E6504D7" w14:textId="77777777" w:rsidR="00704FC5" w:rsidRDefault="00704FC5">
      <w:pPr>
        <w:pStyle w:val="TOC1"/>
        <w:rPr>
          <w:ins w:id="70" w:author="Adam Hay" w:date="2016-10-12T20:26:00Z"/>
          <w:rFonts w:eastAsiaTheme="minorEastAsia"/>
          <w:b w:val="0"/>
          <w:color w:val="auto"/>
          <w:lang w:val="en-AU" w:eastAsia="en-AU"/>
        </w:rPr>
      </w:pPr>
      <w:ins w:id="71" w:author="Adam Hay" w:date="2016-10-12T20:26:00Z">
        <w:r w:rsidRPr="005830CB">
          <w:t>4.</w:t>
        </w:r>
        <w:r>
          <w:rPr>
            <w:rFonts w:eastAsiaTheme="minorEastAsia"/>
            <w:b w:val="0"/>
            <w:color w:val="auto"/>
            <w:lang w:val="en-AU" w:eastAsia="en-AU"/>
          </w:rPr>
          <w:tab/>
        </w:r>
        <w:r>
          <w:t>RISK ASSESSMENT OF WORK ACTIVITIES</w:t>
        </w:r>
        <w:r>
          <w:tab/>
        </w:r>
        <w:r>
          <w:fldChar w:fldCharType="begin"/>
        </w:r>
        <w:r>
          <w:instrText xml:space="preserve"> PAGEREF _Toc464067325 \h </w:instrText>
        </w:r>
      </w:ins>
      <w:r>
        <w:fldChar w:fldCharType="separate"/>
      </w:r>
      <w:ins w:id="72" w:author="Adam Hay" w:date="2016-10-12T20:26:00Z">
        <w:r>
          <w:t>10</w:t>
        </w:r>
        <w:r>
          <w:fldChar w:fldCharType="end"/>
        </w:r>
      </w:ins>
    </w:p>
    <w:p w14:paraId="647792D5" w14:textId="77777777" w:rsidR="00704FC5" w:rsidRDefault="00704FC5">
      <w:pPr>
        <w:pStyle w:val="TOC2"/>
        <w:rPr>
          <w:ins w:id="73" w:author="Adam Hay" w:date="2016-10-12T20:26:00Z"/>
          <w:rFonts w:eastAsiaTheme="minorEastAsia"/>
          <w:color w:val="auto"/>
          <w:lang w:val="en-AU" w:eastAsia="en-AU"/>
        </w:rPr>
      </w:pPr>
      <w:ins w:id="74" w:author="Adam Hay" w:date="2016-10-12T20:26:00Z">
        <w:r w:rsidRPr="005830CB">
          <w:t>4.1.</w:t>
        </w:r>
        <w:r>
          <w:rPr>
            <w:rFonts w:eastAsiaTheme="minorEastAsia"/>
            <w:color w:val="auto"/>
            <w:lang w:val="en-AU" w:eastAsia="en-AU"/>
          </w:rPr>
          <w:tab/>
        </w:r>
        <w:r>
          <w:t>Identify the hazards</w:t>
        </w:r>
        <w:r>
          <w:tab/>
        </w:r>
        <w:r>
          <w:fldChar w:fldCharType="begin"/>
        </w:r>
        <w:r>
          <w:instrText xml:space="preserve"> PAGEREF _Toc464067326 \h </w:instrText>
        </w:r>
      </w:ins>
      <w:r>
        <w:fldChar w:fldCharType="separate"/>
      </w:r>
      <w:ins w:id="75" w:author="Adam Hay" w:date="2016-10-12T20:26:00Z">
        <w:r>
          <w:t>11</w:t>
        </w:r>
        <w:r>
          <w:fldChar w:fldCharType="end"/>
        </w:r>
      </w:ins>
    </w:p>
    <w:p w14:paraId="5A48D057" w14:textId="77777777" w:rsidR="00704FC5" w:rsidRDefault="00704FC5">
      <w:pPr>
        <w:pStyle w:val="TOC2"/>
        <w:rPr>
          <w:ins w:id="76" w:author="Adam Hay" w:date="2016-10-12T20:26:00Z"/>
          <w:rFonts w:eastAsiaTheme="minorEastAsia"/>
          <w:color w:val="auto"/>
          <w:lang w:val="en-AU" w:eastAsia="en-AU"/>
        </w:rPr>
      </w:pPr>
      <w:ins w:id="77" w:author="Adam Hay" w:date="2016-10-12T20:26:00Z">
        <w:r w:rsidRPr="005830CB">
          <w:t>4.2.</w:t>
        </w:r>
        <w:r>
          <w:rPr>
            <w:rFonts w:eastAsiaTheme="minorEastAsia"/>
            <w:color w:val="auto"/>
            <w:lang w:val="en-AU" w:eastAsia="en-AU"/>
          </w:rPr>
          <w:tab/>
        </w:r>
        <w:r>
          <w:t>Assess the risks</w:t>
        </w:r>
        <w:r>
          <w:tab/>
        </w:r>
        <w:r>
          <w:fldChar w:fldCharType="begin"/>
        </w:r>
        <w:r>
          <w:instrText xml:space="preserve"> PAGEREF _Toc464067327 \h </w:instrText>
        </w:r>
      </w:ins>
      <w:r>
        <w:fldChar w:fldCharType="separate"/>
      </w:r>
      <w:ins w:id="78" w:author="Adam Hay" w:date="2016-10-12T20:26:00Z">
        <w:r>
          <w:t>12</w:t>
        </w:r>
        <w:r>
          <w:fldChar w:fldCharType="end"/>
        </w:r>
      </w:ins>
    </w:p>
    <w:p w14:paraId="366D8714" w14:textId="77777777" w:rsidR="00704FC5" w:rsidRDefault="00704FC5">
      <w:pPr>
        <w:pStyle w:val="TOC2"/>
        <w:rPr>
          <w:ins w:id="79" w:author="Adam Hay" w:date="2016-10-12T20:26:00Z"/>
          <w:rFonts w:eastAsiaTheme="minorEastAsia"/>
          <w:color w:val="auto"/>
          <w:lang w:val="en-AU" w:eastAsia="en-AU"/>
        </w:rPr>
      </w:pPr>
      <w:ins w:id="80" w:author="Adam Hay" w:date="2016-10-12T20:26:00Z">
        <w:r w:rsidRPr="005830CB">
          <w:t>4.3.</w:t>
        </w:r>
        <w:r>
          <w:rPr>
            <w:rFonts w:eastAsiaTheme="minorEastAsia"/>
            <w:color w:val="auto"/>
            <w:lang w:val="en-AU" w:eastAsia="en-AU"/>
          </w:rPr>
          <w:tab/>
        </w:r>
        <w:r>
          <w:t>Control the risks</w:t>
        </w:r>
        <w:r>
          <w:tab/>
        </w:r>
        <w:r>
          <w:fldChar w:fldCharType="begin"/>
        </w:r>
        <w:r>
          <w:instrText xml:space="preserve"> PAGEREF _Toc464067328 \h </w:instrText>
        </w:r>
      </w:ins>
      <w:r>
        <w:fldChar w:fldCharType="separate"/>
      </w:r>
      <w:ins w:id="81" w:author="Adam Hay" w:date="2016-10-12T20:26:00Z">
        <w:r>
          <w:t>12</w:t>
        </w:r>
        <w:r>
          <w:fldChar w:fldCharType="end"/>
        </w:r>
      </w:ins>
    </w:p>
    <w:p w14:paraId="22E3CC34" w14:textId="77777777" w:rsidR="00704FC5" w:rsidRDefault="00704FC5">
      <w:pPr>
        <w:pStyle w:val="TOC1"/>
        <w:rPr>
          <w:ins w:id="82" w:author="Adam Hay" w:date="2016-10-12T20:26:00Z"/>
          <w:rFonts w:eastAsiaTheme="minorEastAsia"/>
          <w:b w:val="0"/>
          <w:color w:val="auto"/>
          <w:lang w:val="en-AU" w:eastAsia="en-AU"/>
        </w:rPr>
      </w:pPr>
      <w:ins w:id="83" w:author="Adam Hay" w:date="2016-10-12T20:26:00Z">
        <w:r w:rsidRPr="005830CB">
          <w:t>5.</w:t>
        </w:r>
        <w:r>
          <w:rPr>
            <w:rFonts w:eastAsiaTheme="minorEastAsia"/>
            <w:b w:val="0"/>
            <w:color w:val="auto"/>
            <w:lang w:val="en-AU" w:eastAsia="en-AU"/>
          </w:rPr>
          <w:tab/>
        </w:r>
        <w:r>
          <w:t>Terminology</w:t>
        </w:r>
        <w:r>
          <w:tab/>
        </w:r>
        <w:r>
          <w:fldChar w:fldCharType="begin"/>
        </w:r>
        <w:r>
          <w:instrText xml:space="preserve"> PAGEREF _Toc464067329 \h </w:instrText>
        </w:r>
      </w:ins>
      <w:r>
        <w:fldChar w:fldCharType="separate"/>
      </w:r>
      <w:ins w:id="84" w:author="Adam Hay" w:date="2016-10-12T20:26:00Z">
        <w:r>
          <w:t>13</w:t>
        </w:r>
        <w:r>
          <w:fldChar w:fldCharType="end"/>
        </w:r>
      </w:ins>
    </w:p>
    <w:p w14:paraId="181DBABD" w14:textId="77777777" w:rsidR="00704FC5" w:rsidRDefault="00704FC5">
      <w:pPr>
        <w:pStyle w:val="TOC2"/>
        <w:rPr>
          <w:ins w:id="85" w:author="Adam Hay" w:date="2016-10-12T20:26:00Z"/>
          <w:rFonts w:eastAsiaTheme="minorEastAsia"/>
          <w:color w:val="auto"/>
          <w:lang w:val="en-AU" w:eastAsia="en-AU"/>
        </w:rPr>
      </w:pPr>
      <w:ins w:id="86" w:author="Adam Hay" w:date="2016-10-12T20:26:00Z">
        <w:r w:rsidRPr="005830CB">
          <w:t>5.1.</w:t>
        </w:r>
        <w:r>
          <w:rPr>
            <w:rFonts w:eastAsiaTheme="minorEastAsia"/>
            <w:color w:val="auto"/>
            <w:lang w:val="en-AU" w:eastAsia="en-AU"/>
          </w:rPr>
          <w:tab/>
        </w:r>
        <w:r w:rsidRPr="005830CB">
          <w:t>Some Key Terms</w:t>
        </w:r>
        <w:r>
          <w:tab/>
        </w:r>
        <w:r>
          <w:fldChar w:fldCharType="begin"/>
        </w:r>
        <w:r>
          <w:instrText xml:space="preserve"> PAGEREF _Toc464067330 \h </w:instrText>
        </w:r>
      </w:ins>
      <w:r>
        <w:fldChar w:fldCharType="separate"/>
      </w:r>
      <w:ins w:id="87" w:author="Adam Hay" w:date="2016-10-12T20:26:00Z">
        <w:r>
          <w:t>13</w:t>
        </w:r>
        <w:r>
          <w:fldChar w:fldCharType="end"/>
        </w:r>
      </w:ins>
    </w:p>
    <w:p w14:paraId="4791A1F4" w14:textId="77777777" w:rsidR="00704FC5" w:rsidRDefault="00704FC5">
      <w:pPr>
        <w:pStyle w:val="TOC1"/>
        <w:rPr>
          <w:ins w:id="88" w:author="Adam Hay" w:date="2016-10-12T20:26:00Z"/>
          <w:rFonts w:eastAsiaTheme="minorEastAsia"/>
          <w:b w:val="0"/>
          <w:color w:val="auto"/>
          <w:lang w:val="en-AU" w:eastAsia="en-AU"/>
        </w:rPr>
      </w:pPr>
      <w:ins w:id="89" w:author="Adam Hay" w:date="2016-10-12T20:26:00Z">
        <w:r w:rsidRPr="005830CB">
          <w:t>6.</w:t>
        </w:r>
        <w:r>
          <w:rPr>
            <w:rFonts w:eastAsiaTheme="minorEastAsia"/>
            <w:b w:val="0"/>
            <w:color w:val="auto"/>
            <w:lang w:val="en-AU" w:eastAsia="en-AU"/>
          </w:rPr>
          <w:tab/>
        </w:r>
        <w:r>
          <w:t>ACRONYMs</w:t>
        </w:r>
        <w:r>
          <w:tab/>
        </w:r>
        <w:r>
          <w:fldChar w:fldCharType="begin"/>
        </w:r>
        <w:r>
          <w:instrText xml:space="preserve"> PAGEREF _Toc464067331 \h </w:instrText>
        </w:r>
      </w:ins>
      <w:r>
        <w:fldChar w:fldCharType="separate"/>
      </w:r>
      <w:ins w:id="90" w:author="Adam Hay" w:date="2016-10-12T20:26:00Z">
        <w:r>
          <w:t>14</w:t>
        </w:r>
        <w:r>
          <w:fldChar w:fldCharType="end"/>
        </w:r>
      </w:ins>
    </w:p>
    <w:p w14:paraId="38FED772" w14:textId="77777777" w:rsidR="00704FC5" w:rsidRDefault="00704FC5">
      <w:pPr>
        <w:pStyle w:val="TOC1"/>
        <w:rPr>
          <w:ins w:id="91" w:author="Adam Hay" w:date="2016-10-12T20:26:00Z"/>
          <w:rFonts w:eastAsiaTheme="minorEastAsia"/>
          <w:b w:val="0"/>
          <w:color w:val="auto"/>
          <w:lang w:val="en-AU" w:eastAsia="en-AU"/>
        </w:rPr>
      </w:pPr>
      <w:ins w:id="92" w:author="Adam Hay" w:date="2016-10-12T20:26:00Z">
        <w:r w:rsidRPr="005830CB">
          <w:t>7.</w:t>
        </w:r>
        <w:r>
          <w:rPr>
            <w:rFonts w:eastAsiaTheme="minorEastAsia"/>
            <w:b w:val="0"/>
            <w:color w:val="auto"/>
            <w:lang w:val="en-AU" w:eastAsia="en-AU"/>
          </w:rPr>
          <w:tab/>
        </w:r>
        <w:r>
          <w:t>REFERENCES</w:t>
        </w:r>
        <w:r>
          <w:tab/>
        </w:r>
        <w:r>
          <w:fldChar w:fldCharType="begin"/>
        </w:r>
        <w:r>
          <w:instrText xml:space="preserve"> PAGEREF _Toc464067332 \h </w:instrText>
        </w:r>
      </w:ins>
      <w:r>
        <w:fldChar w:fldCharType="separate"/>
      </w:r>
      <w:ins w:id="93" w:author="Adam Hay" w:date="2016-10-12T20:26:00Z">
        <w:r>
          <w:t>14</w:t>
        </w:r>
        <w:r>
          <w:fldChar w:fldCharType="end"/>
        </w:r>
      </w:ins>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C59F234" w14:textId="77777777" w:rsidR="00704FC5" w:rsidRDefault="00923B4D">
      <w:pPr>
        <w:pStyle w:val="TableofFigures"/>
        <w:rPr>
          <w:ins w:id="94" w:author="Adam Hay" w:date="2016-10-12T20:26:00Z"/>
          <w:rFonts w:eastAsiaTheme="minorEastAsia"/>
          <w:i w:val="0"/>
          <w:noProof/>
          <w:lang w:val="en-AU" w:eastAsia="en-AU"/>
        </w:rPr>
      </w:pPr>
      <w:r>
        <w:fldChar w:fldCharType="begin"/>
      </w:r>
      <w:r>
        <w:instrText xml:space="preserve"> TOC \t "Table caption" \c </w:instrText>
      </w:r>
      <w:r>
        <w:fldChar w:fldCharType="separate"/>
      </w:r>
      <w:ins w:id="95" w:author="Adam Hay" w:date="2016-10-12T20:26:00Z">
        <w:r w:rsidR="00704FC5">
          <w:rPr>
            <w:noProof/>
          </w:rPr>
          <w:t>Table 1</w:t>
        </w:r>
        <w:r w:rsidR="00704FC5">
          <w:rPr>
            <w:rFonts w:eastAsiaTheme="minorEastAsia"/>
            <w:i w:val="0"/>
            <w:noProof/>
            <w:lang w:val="en-AU" w:eastAsia="en-AU"/>
          </w:rPr>
          <w:tab/>
        </w:r>
        <w:r w:rsidR="00704FC5">
          <w:rPr>
            <w:noProof/>
          </w:rPr>
          <w:t>Example of a Table of Common Hazards</w:t>
        </w:r>
        <w:r w:rsidR="00704FC5">
          <w:rPr>
            <w:noProof/>
          </w:rPr>
          <w:tab/>
        </w:r>
        <w:r w:rsidR="00704FC5">
          <w:rPr>
            <w:noProof/>
          </w:rPr>
          <w:fldChar w:fldCharType="begin"/>
        </w:r>
        <w:r w:rsidR="00704FC5">
          <w:rPr>
            <w:noProof/>
          </w:rPr>
          <w:instrText xml:space="preserve"> PAGEREF _Toc464067333 \h </w:instrText>
        </w:r>
      </w:ins>
      <w:r w:rsidR="00704FC5">
        <w:rPr>
          <w:noProof/>
        </w:rPr>
      </w:r>
      <w:r w:rsidR="00704FC5">
        <w:rPr>
          <w:noProof/>
        </w:rPr>
        <w:fldChar w:fldCharType="separate"/>
      </w:r>
      <w:ins w:id="96" w:author="Adam Hay" w:date="2016-10-12T20:26:00Z">
        <w:r w:rsidR="00704FC5">
          <w:rPr>
            <w:noProof/>
          </w:rPr>
          <w:t>11</w:t>
        </w:r>
        <w:r w:rsidR="00704FC5">
          <w:rPr>
            <w:noProof/>
          </w:rPr>
          <w:fldChar w:fldCharType="end"/>
        </w:r>
      </w:ins>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0B07090A" w14:textId="77777777" w:rsidR="00704FC5" w:rsidRDefault="00923B4D">
      <w:pPr>
        <w:pStyle w:val="TableofFigures"/>
        <w:rPr>
          <w:ins w:id="97" w:author="Adam Hay" w:date="2016-10-12T20:26:00Z"/>
          <w:rFonts w:eastAsiaTheme="minorEastAsia"/>
          <w:i w:val="0"/>
          <w:noProof/>
          <w:lang w:val="en-AU" w:eastAsia="en-AU"/>
        </w:rPr>
      </w:pPr>
      <w:r>
        <w:fldChar w:fldCharType="begin"/>
      </w:r>
      <w:r>
        <w:instrText xml:space="preserve"> TOC \t "Figure caption" \c </w:instrText>
      </w:r>
      <w:r>
        <w:fldChar w:fldCharType="separate"/>
      </w:r>
      <w:ins w:id="98" w:author="Adam Hay" w:date="2016-10-12T20:26:00Z">
        <w:r w:rsidR="00704FC5">
          <w:rPr>
            <w:noProof/>
          </w:rPr>
          <w:t>Figure 1</w:t>
        </w:r>
        <w:r w:rsidR="00704FC5">
          <w:rPr>
            <w:rFonts w:eastAsiaTheme="minorEastAsia"/>
            <w:i w:val="0"/>
            <w:noProof/>
            <w:lang w:val="en-AU" w:eastAsia="en-AU"/>
          </w:rPr>
          <w:tab/>
        </w:r>
        <w:r w:rsidR="00704FC5">
          <w:rPr>
            <w:noProof/>
          </w:rPr>
          <w:t>Example of a Risk Matrix</w:t>
        </w:r>
        <w:r w:rsidR="00704FC5">
          <w:rPr>
            <w:noProof/>
          </w:rPr>
          <w:tab/>
        </w:r>
        <w:r w:rsidR="00704FC5">
          <w:rPr>
            <w:noProof/>
          </w:rPr>
          <w:fldChar w:fldCharType="begin"/>
        </w:r>
        <w:r w:rsidR="00704FC5">
          <w:rPr>
            <w:noProof/>
          </w:rPr>
          <w:instrText xml:space="preserve"> PAGEREF _Toc464067334 \h </w:instrText>
        </w:r>
      </w:ins>
      <w:r w:rsidR="00704FC5">
        <w:rPr>
          <w:noProof/>
        </w:rPr>
      </w:r>
      <w:r w:rsidR="00704FC5">
        <w:rPr>
          <w:noProof/>
        </w:rPr>
        <w:fldChar w:fldCharType="separate"/>
      </w:r>
      <w:ins w:id="99" w:author="Adam Hay" w:date="2016-10-12T20:26:00Z">
        <w:r w:rsidR="00704FC5">
          <w:rPr>
            <w:noProof/>
          </w:rPr>
          <w:t>12</w:t>
        </w:r>
        <w:r w:rsidR="00704FC5">
          <w:rPr>
            <w:noProof/>
          </w:rPr>
          <w:fldChar w:fldCharType="end"/>
        </w:r>
      </w:ins>
    </w:p>
    <w:p w14:paraId="27F28213" w14:textId="77777777" w:rsidR="00704FC5" w:rsidRDefault="00704FC5">
      <w:pPr>
        <w:pStyle w:val="TableofFigures"/>
        <w:rPr>
          <w:ins w:id="100" w:author="Adam Hay" w:date="2016-10-12T20:26:00Z"/>
          <w:rFonts w:eastAsiaTheme="minorEastAsia"/>
          <w:i w:val="0"/>
          <w:noProof/>
          <w:lang w:val="en-AU" w:eastAsia="en-AU"/>
        </w:rPr>
      </w:pPr>
      <w:ins w:id="101" w:author="Adam Hay" w:date="2016-10-12T20:26:00Z">
        <w:r>
          <w:rPr>
            <w:noProof/>
          </w:rPr>
          <w:t>Figure 2</w:t>
        </w:r>
        <w:r>
          <w:rPr>
            <w:rFonts w:eastAsiaTheme="minorEastAsia"/>
            <w:i w:val="0"/>
            <w:noProof/>
            <w:lang w:val="en-AU" w:eastAsia="en-AU"/>
          </w:rPr>
          <w:tab/>
        </w:r>
        <w:r>
          <w:rPr>
            <w:noProof/>
          </w:rPr>
          <w:t>Risk Assessment Process</w:t>
        </w:r>
        <w:r>
          <w:rPr>
            <w:noProof/>
          </w:rPr>
          <w:tab/>
        </w:r>
        <w:r>
          <w:rPr>
            <w:noProof/>
          </w:rPr>
          <w:fldChar w:fldCharType="begin"/>
        </w:r>
        <w:r>
          <w:rPr>
            <w:noProof/>
          </w:rPr>
          <w:instrText xml:space="preserve"> PAGEREF _Toc464067335 \h </w:instrText>
        </w:r>
      </w:ins>
      <w:r>
        <w:rPr>
          <w:noProof/>
        </w:rPr>
      </w:r>
      <w:r>
        <w:rPr>
          <w:noProof/>
        </w:rPr>
        <w:fldChar w:fldCharType="separate"/>
      </w:r>
      <w:ins w:id="102" w:author="Adam Hay" w:date="2016-10-12T20:26:00Z">
        <w:r>
          <w:rPr>
            <w:noProof/>
          </w:rPr>
          <w:t>13</w:t>
        </w:r>
        <w:r>
          <w:rPr>
            <w:noProof/>
          </w:rPr>
          <w:fldChar w:fldCharType="end"/>
        </w:r>
      </w:ins>
    </w:p>
    <w:p w14:paraId="1D74EAA5" w14:textId="77777777" w:rsidR="00704FC5" w:rsidRDefault="00704FC5">
      <w:pPr>
        <w:pStyle w:val="TableofFigures"/>
        <w:rPr>
          <w:ins w:id="103" w:author="Adam Hay" w:date="2016-10-12T20:26:00Z"/>
          <w:rFonts w:eastAsiaTheme="minorEastAsia"/>
          <w:i w:val="0"/>
          <w:noProof/>
          <w:lang w:val="en-AU" w:eastAsia="en-AU"/>
        </w:rPr>
      </w:pPr>
      <w:ins w:id="104" w:author="Adam Hay" w:date="2016-10-12T20:26:00Z">
        <w:r>
          <w:rPr>
            <w:noProof/>
          </w:rPr>
          <w:t>Figure 3</w:t>
        </w:r>
        <w:r>
          <w:rPr>
            <w:rFonts w:eastAsiaTheme="minorEastAsia"/>
            <w:i w:val="0"/>
            <w:noProof/>
            <w:lang w:val="en-AU" w:eastAsia="en-AU"/>
          </w:rPr>
          <w:tab/>
        </w:r>
        <w:r>
          <w:rPr>
            <w:noProof/>
          </w:rPr>
          <w:t>Risk Hierarchy</w:t>
        </w:r>
        <w:r>
          <w:rPr>
            <w:noProof/>
          </w:rPr>
          <w:tab/>
        </w:r>
        <w:r>
          <w:rPr>
            <w:noProof/>
          </w:rPr>
          <w:fldChar w:fldCharType="begin"/>
        </w:r>
        <w:r>
          <w:rPr>
            <w:noProof/>
          </w:rPr>
          <w:instrText xml:space="preserve"> PAGEREF _Toc464067336 \h </w:instrText>
        </w:r>
      </w:ins>
      <w:r>
        <w:rPr>
          <w:noProof/>
        </w:rPr>
      </w:r>
      <w:r>
        <w:rPr>
          <w:noProof/>
        </w:rPr>
        <w:fldChar w:fldCharType="separate"/>
      </w:r>
      <w:ins w:id="105" w:author="Adam Hay" w:date="2016-10-12T20:26:00Z">
        <w:r>
          <w:rPr>
            <w:noProof/>
          </w:rPr>
          <w:t>13</w:t>
        </w:r>
        <w:r>
          <w:rPr>
            <w:noProof/>
          </w:rPr>
          <w:fldChar w:fldCharType="end"/>
        </w:r>
      </w:ins>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F0B80" w:rsidRDefault="00790277" w:rsidP="003274DB">
      <w:pPr>
        <w:rPr>
          <w:rPrChange w:id="106" w:author="User" w:date="2017-10-11T11:22:00Z">
            <w:rPr>
              <w:lang w:val="fr-FR"/>
            </w:rPr>
          </w:rPrChange>
        </w:rPr>
        <w:sectPr w:rsidR="00790277" w:rsidRPr="007F0B80"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107" w:name="_Ref456789174"/>
      <w:bookmarkStart w:id="108" w:name="_Toc464067295"/>
      <w:r>
        <w:lastRenderedPageBreak/>
        <w:t>INTRODUCTION</w:t>
      </w:r>
      <w:bookmarkEnd w:id="107"/>
      <w:bookmarkEnd w:id="108"/>
    </w:p>
    <w:p w14:paraId="2B16E82D" w14:textId="77777777" w:rsidR="004944C8" w:rsidRDefault="004944C8" w:rsidP="004944C8">
      <w:pPr>
        <w:pStyle w:val="Heading1separatationline"/>
      </w:pPr>
    </w:p>
    <w:p w14:paraId="27D858A8" w14:textId="0BE515B8" w:rsidR="00601E01" w:rsidRPr="00601E01" w:rsidRDefault="00601E01" w:rsidP="00601E01">
      <w:pPr>
        <w:pStyle w:val="BodyText"/>
      </w:pPr>
      <w:r w:rsidRPr="00601E01">
        <w:t xml:space="preserve">This </w:t>
      </w:r>
      <w:r w:rsidR="00C2569F">
        <w:t xml:space="preserve">IALA </w:t>
      </w:r>
      <w:r w:rsidRPr="00601E01">
        <w:t>Guideline provides a</w:t>
      </w:r>
      <w:r w:rsidR="00C20162">
        <w:t xml:space="preserve">n </w:t>
      </w:r>
      <w:r w:rsidRPr="00601E01">
        <w:t xml:space="preserve">overview and practical guidance to managing </w:t>
      </w:r>
      <w:r>
        <w:t>safety in the AtoN work place.</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17E9EA88"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5D8B48FB" w:rsidR="00601E01" w:rsidRPr="00601E01" w:rsidRDefault="00601E01" w:rsidP="00601E01">
      <w:pPr>
        <w:pStyle w:val="BodyText"/>
      </w:pPr>
      <w:r w:rsidRPr="00601E01">
        <w:t xml:space="preserve">In providing guidance, the word ‘should’ </w:t>
      </w:r>
      <w:proofErr w:type="gramStart"/>
      <w:r w:rsidRPr="00601E01">
        <w:t>is used</w:t>
      </w:r>
      <w:proofErr w:type="gramEnd"/>
      <w:r w:rsidRPr="00601E01">
        <w:t xml:space="preserve"> in this Guideline to indicate a course of action.</w:t>
      </w:r>
    </w:p>
    <w:p w14:paraId="36A80FB1" w14:textId="35DB2F16" w:rsidR="00601E01" w:rsidRDefault="00601E01" w:rsidP="00601E01">
      <w:pPr>
        <w:pStyle w:val="Heading2"/>
        <w:rPr>
          <w:rFonts w:eastAsiaTheme="minorHAnsi"/>
        </w:rPr>
      </w:pPr>
      <w:bookmarkStart w:id="109" w:name="_Toc464067296"/>
      <w:r w:rsidRPr="00601E01">
        <w:rPr>
          <w:rFonts w:eastAsiaTheme="minorHAnsi"/>
        </w:rPr>
        <w:t>Aim</w:t>
      </w:r>
      <w:bookmarkEnd w:id="109"/>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 xml:space="preserve">guide </w:t>
      </w:r>
      <w:proofErr w:type="gramStart"/>
      <w:r w:rsidRPr="00601E01">
        <w:t>to</w:t>
      </w:r>
      <w:proofErr w:type="gramEnd"/>
      <w:r w:rsidRPr="00601E01">
        <w:t>:</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proofErr w:type="gramStart"/>
      <w:r>
        <w:t>a</w:t>
      </w:r>
      <w:r w:rsidRPr="00601E01">
        <w:t>ssessment</w:t>
      </w:r>
      <w:proofErr w:type="gramEnd"/>
      <w:r w:rsidRPr="00601E01">
        <w:t xml:space="preserve">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110" w:name="_Toc464067297"/>
      <w:r w:rsidRPr="00601E01">
        <w:rPr>
          <w:rFonts w:eastAsiaTheme="minorHAnsi"/>
        </w:rPr>
        <w:t>PRINCIPLES OF SAFETY MANAGEMENT</w:t>
      </w:r>
      <w:bookmarkEnd w:id="110"/>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0A890FCC" w:rsidR="00601E01" w:rsidRPr="00601E01" w:rsidDel="00BB285F" w:rsidRDefault="00601E01" w:rsidP="00601E01">
      <w:pPr>
        <w:pStyle w:val="BodyText"/>
        <w:rPr>
          <w:del w:id="111" w:author="Adam Hay" w:date="2016-10-12T19:57:00Z"/>
        </w:rPr>
      </w:pPr>
      <w:r w:rsidRPr="00601E01">
        <w:t>Persons conducting a business or undertaking will have health and safety duties to manage risks if they</w:t>
      </w:r>
      <w:ins w:id="112" w:author="Adam Hay" w:date="2016-10-12T19:57:00Z">
        <w:r w:rsidR="00BB285F">
          <w:t xml:space="preserve"> </w:t>
        </w:r>
      </w:ins>
      <w:del w:id="113" w:author="Adam Hay" w:date="2016-10-12T19:57:00Z">
        <w:r w:rsidRPr="00601E01" w:rsidDel="00BB285F">
          <w:delText xml:space="preserve">: </w:delText>
        </w:r>
      </w:del>
    </w:p>
    <w:p w14:paraId="36D64431" w14:textId="50E83530" w:rsidR="00601E01" w:rsidRPr="00601E01" w:rsidDel="00BB285F" w:rsidRDefault="00601E01">
      <w:pPr>
        <w:pStyle w:val="BodyText"/>
        <w:rPr>
          <w:del w:id="114" w:author="Adam Hay" w:date="2016-10-12T19:57:00Z"/>
        </w:rPr>
        <w:pPrChange w:id="115" w:author="Adam Hay" w:date="2016-10-12T19:57:00Z">
          <w:pPr>
            <w:pStyle w:val="Bullet1"/>
          </w:pPr>
        </w:pPrChange>
      </w:pPr>
      <w:proofErr w:type="gramStart"/>
      <w:r w:rsidRPr="00601E01">
        <w:t>engage</w:t>
      </w:r>
      <w:proofErr w:type="gramEnd"/>
      <w:r w:rsidRPr="00601E01">
        <w:t xml:space="preserve"> workers to undertake work for them, </w:t>
      </w:r>
      <w:del w:id="116" w:author="Adam Hay" w:date="2016-10-12T19:57:00Z">
        <w:r w:rsidRPr="00601E01" w:rsidDel="00BB285F">
          <w:delText>or if they direct or influence work carried out by workers;</w:delText>
        </w:r>
      </w:del>
    </w:p>
    <w:p w14:paraId="5502CDE3" w14:textId="496A9FB4" w:rsidR="00601E01" w:rsidRPr="00601E01" w:rsidDel="00BB285F" w:rsidRDefault="00601E01">
      <w:pPr>
        <w:pStyle w:val="BodyText"/>
        <w:rPr>
          <w:del w:id="117" w:author="Adam Hay" w:date="2016-10-12T19:58:00Z"/>
        </w:rPr>
        <w:pPrChange w:id="118" w:author="Adam Hay" w:date="2016-10-12T19:58:00Z">
          <w:pPr>
            <w:pStyle w:val="Bullet1"/>
          </w:pPr>
        </w:pPrChange>
      </w:pPr>
      <w:del w:id="119" w:author="Adam Hay" w:date="2016-10-12T19:57:00Z">
        <w:r w:rsidRPr="00601E01" w:rsidDel="00BB285F">
          <w:delText xml:space="preserve">may </w:delText>
        </w:r>
      </w:del>
      <w:proofErr w:type="gramStart"/>
      <w:r w:rsidRPr="00601E01">
        <w:t>put</w:t>
      </w:r>
      <w:proofErr w:type="gramEnd"/>
      <w:r w:rsidRPr="00601E01">
        <w:t xml:space="preserve"> other people at risk from the conduct of their business or undertaking</w:t>
      </w:r>
      <w:ins w:id="120" w:author="Adam Hay" w:date="2016-10-12T19:57:00Z">
        <w:r w:rsidR="00BB285F">
          <w:t xml:space="preserve">, </w:t>
        </w:r>
      </w:ins>
      <w:del w:id="121" w:author="Adam Hay" w:date="2016-10-12T19:57:00Z">
        <w:r w:rsidRPr="00601E01" w:rsidDel="00BB285F">
          <w:delText>;</w:delText>
        </w:r>
      </w:del>
    </w:p>
    <w:p w14:paraId="67A15F3F" w14:textId="5F32A484" w:rsidR="00601E01" w:rsidRPr="00601E01" w:rsidDel="00BB285F" w:rsidRDefault="00601E01">
      <w:pPr>
        <w:pStyle w:val="BodyText"/>
        <w:rPr>
          <w:del w:id="122" w:author="Adam Hay" w:date="2016-10-12T19:58:00Z"/>
        </w:rPr>
        <w:pPrChange w:id="123" w:author="Adam Hay" w:date="2016-10-12T19:58:00Z">
          <w:pPr>
            <w:pStyle w:val="Bullet1"/>
          </w:pPr>
        </w:pPrChange>
      </w:pPr>
      <w:del w:id="124" w:author="Adam Hay" w:date="2016-10-12T19:58:00Z">
        <w:r w:rsidRPr="00601E01" w:rsidDel="00BB285F">
          <w:delText>manage or control the workplace or fixtures, fittings or plant at the workplace;</w:delText>
        </w:r>
      </w:del>
    </w:p>
    <w:p w14:paraId="34CFCF4D" w14:textId="5D0A97C1" w:rsidR="00601E01" w:rsidRPr="00601E01" w:rsidDel="00BB285F" w:rsidRDefault="00601E01">
      <w:pPr>
        <w:pStyle w:val="BodyText"/>
        <w:rPr>
          <w:del w:id="125" w:author="Adam Hay" w:date="2016-10-12T19:58:00Z"/>
        </w:rPr>
        <w:pPrChange w:id="126" w:author="Adam Hay" w:date="2016-10-12T19:58:00Z">
          <w:pPr>
            <w:pStyle w:val="Bullet1"/>
          </w:pPr>
        </w:pPrChange>
      </w:pPr>
      <w:proofErr w:type="gramStart"/>
      <w:r w:rsidRPr="00601E01">
        <w:t>design</w:t>
      </w:r>
      <w:proofErr w:type="gramEnd"/>
      <w:r w:rsidRPr="00601E01">
        <w:t xml:space="preserve">, manufacture, import or supply plant, substances or structures </w:t>
      </w:r>
      <w:del w:id="127" w:author="Adam Hay" w:date="2016-10-12T19:58:00Z">
        <w:r w:rsidRPr="00601E01" w:rsidDel="00BB285F">
          <w:delText>for use at a workplace;</w:delText>
        </w:r>
      </w:del>
      <w:ins w:id="128" w:author="Adam Hay" w:date="2016-10-12T19:58:00Z">
        <w:r w:rsidR="00BB285F">
          <w:t xml:space="preserve">or </w:t>
        </w:r>
      </w:ins>
    </w:p>
    <w:p w14:paraId="23508787" w14:textId="31D556AA" w:rsidR="00601E01" w:rsidRPr="00601E01" w:rsidRDefault="00601E01">
      <w:pPr>
        <w:pStyle w:val="BodyText"/>
        <w:pPrChange w:id="129" w:author="Adam Hay" w:date="2016-10-12T19:58:00Z">
          <w:pPr>
            <w:pStyle w:val="Bullet1"/>
          </w:pPr>
        </w:pPrChange>
      </w:pPr>
      <w:proofErr w:type="gramStart"/>
      <w:r w:rsidRPr="00601E01">
        <w:t>install</w:t>
      </w:r>
      <w:proofErr w:type="gramEnd"/>
      <w:r w:rsidRPr="00601E01">
        <w:t>, construct or commission plan</w:t>
      </w:r>
      <w:r>
        <w:t>t or structures at a workplace.</w:t>
      </w:r>
    </w:p>
    <w:p w14:paraId="636C159D" w14:textId="7A6CA718" w:rsidR="00601E01" w:rsidRPr="00601E01" w:rsidDel="00BB285F" w:rsidRDefault="00601E01" w:rsidP="00601E01">
      <w:pPr>
        <w:pStyle w:val="BodyText"/>
        <w:rPr>
          <w:del w:id="130" w:author="Adam Hay" w:date="2016-10-12T19:58:00Z"/>
        </w:rPr>
      </w:pPr>
      <w:r w:rsidRPr="00601E01">
        <w:t xml:space="preserve">Deciding what is ‘reasonably practicable’ to protect people from harm requires taking into account and weighing up </w:t>
      </w:r>
      <w:del w:id="131" w:author="Adam Hay" w:date="2016-10-12T19:58:00Z">
        <w:r w:rsidRPr="00601E01" w:rsidDel="00BB285F">
          <w:delText xml:space="preserve">all relevant matters, including: </w:delText>
        </w:r>
      </w:del>
    </w:p>
    <w:p w14:paraId="4486247E" w14:textId="548CFB7C" w:rsidR="00601E01" w:rsidRPr="00601E01" w:rsidDel="00BB285F" w:rsidRDefault="00601E01">
      <w:pPr>
        <w:pStyle w:val="BodyText"/>
        <w:rPr>
          <w:del w:id="132" w:author="Adam Hay" w:date="2016-10-12T19:58:00Z"/>
        </w:rPr>
        <w:pPrChange w:id="133" w:author="Adam Hay" w:date="2016-10-12T19:58:00Z">
          <w:pPr>
            <w:pStyle w:val="Bullet1"/>
          </w:pPr>
        </w:pPrChange>
      </w:pPr>
      <w:proofErr w:type="gramStart"/>
      <w:r w:rsidRPr="00601E01">
        <w:t>the</w:t>
      </w:r>
      <w:proofErr w:type="gramEnd"/>
      <w:r w:rsidRPr="00601E01">
        <w:t xml:space="preserve"> likelihood of the hazard or risk concerned occurring</w:t>
      </w:r>
      <w:ins w:id="134" w:author="Adam Hay" w:date="2016-10-12T19:58:00Z">
        <w:r w:rsidR="00BB285F">
          <w:t xml:space="preserve">, </w:t>
        </w:r>
      </w:ins>
      <w:del w:id="135" w:author="Adam Hay" w:date="2016-10-12T19:58:00Z">
        <w:r w:rsidRPr="00601E01" w:rsidDel="00BB285F">
          <w:delText>;</w:delText>
        </w:r>
      </w:del>
    </w:p>
    <w:p w14:paraId="6932C44C" w14:textId="5EE99052" w:rsidR="00601E01" w:rsidRPr="00601E01" w:rsidDel="00BB285F" w:rsidRDefault="00601E01">
      <w:pPr>
        <w:pStyle w:val="BodyText"/>
        <w:rPr>
          <w:del w:id="136" w:author="Adam Hay" w:date="2016-10-12T19:58:00Z"/>
        </w:rPr>
        <w:pPrChange w:id="137" w:author="Adam Hay" w:date="2016-10-12T19:58:00Z">
          <w:pPr>
            <w:pStyle w:val="Bullet1"/>
          </w:pPr>
        </w:pPrChange>
      </w:pPr>
      <w:proofErr w:type="gramStart"/>
      <w:r w:rsidRPr="00601E01">
        <w:t>the</w:t>
      </w:r>
      <w:proofErr w:type="gramEnd"/>
      <w:r w:rsidRPr="00601E01">
        <w:t xml:space="preserve"> degree of harm that might </w:t>
      </w:r>
      <w:proofErr w:type="spellStart"/>
      <w:r w:rsidRPr="00601E01">
        <w:t>result</w:t>
      </w:r>
      <w:r w:rsidR="004945D2">
        <w:t>;</w:t>
      </w:r>
      <w:del w:id="138" w:author="Adam Hay" w:date="2016-10-12T19:58:00Z">
        <w:r w:rsidRPr="00601E01" w:rsidDel="00BB285F">
          <w:delText xml:space="preserve"> from the hazard or risk;</w:delText>
        </w:r>
      </w:del>
    </w:p>
    <w:p w14:paraId="5BA17F3C" w14:textId="038A111F" w:rsidR="00601E01" w:rsidRPr="00601E01" w:rsidDel="00BB285F" w:rsidRDefault="00601E01">
      <w:pPr>
        <w:pStyle w:val="BodyText"/>
        <w:rPr>
          <w:del w:id="139" w:author="Adam Hay" w:date="2016-10-12T19:58:00Z"/>
        </w:rPr>
        <w:pPrChange w:id="140" w:author="Adam Hay" w:date="2016-10-12T19:58:00Z">
          <w:pPr>
            <w:pStyle w:val="Bullet1"/>
          </w:pPr>
        </w:pPrChange>
      </w:pPr>
      <w:del w:id="141" w:author="Adam Hay" w:date="2016-10-12T19:58:00Z">
        <w:r w:rsidRPr="00601E01" w:rsidDel="00BB285F">
          <w:delText>knowledge about the hazard or risk, and ways of eliminating or minimising the risk;</w:delText>
        </w:r>
      </w:del>
    </w:p>
    <w:p w14:paraId="5D9B02A7" w14:textId="4F53E1BF" w:rsidR="00601E01" w:rsidRPr="00601E01" w:rsidRDefault="00601E01">
      <w:pPr>
        <w:pStyle w:val="BodyText"/>
        <w:pPrChange w:id="142" w:author="Adam Hay" w:date="2016-10-12T19:58:00Z">
          <w:pPr>
            <w:pStyle w:val="Bullet1"/>
          </w:pPr>
        </w:pPrChange>
      </w:pPr>
      <w:proofErr w:type="gramStart"/>
      <w:r w:rsidRPr="00601E01">
        <w:t>the</w:t>
      </w:r>
      <w:proofErr w:type="spellEnd"/>
      <w:proofErr w:type="gramEnd"/>
      <w:r w:rsidRPr="00601E01">
        <w:t xml:space="preserve"> availability </w:t>
      </w:r>
      <w:del w:id="143" w:author="Adam Hay" w:date="2016-10-12T19:59:00Z">
        <w:r w:rsidRPr="00601E01" w:rsidDel="00BB285F">
          <w:delText xml:space="preserve">and suitability </w:delText>
        </w:r>
      </w:del>
      <w:r w:rsidRPr="00601E01">
        <w:t xml:space="preserve">of </w:t>
      </w:r>
      <w:ins w:id="144" w:author="Adam Hay" w:date="2016-10-12T19:59:00Z">
        <w:r w:rsidR="00BB285F">
          <w:t xml:space="preserve">suitable </w:t>
        </w:r>
      </w:ins>
      <w:r w:rsidRPr="00601E01">
        <w:t>ways to elim</w:t>
      </w:r>
      <w:r>
        <w:t>inate or minimise the risk</w:t>
      </w:r>
      <w:ins w:id="145" w:author="Adam Hay" w:date="2016-10-12T19:59:00Z">
        <w:r w:rsidR="00BB285F">
          <w:t>.</w:t>
        </w:r>
      </w:ins>
      <w:del w:id="146" w:author="Adam Hay" w:date="2016-10-12T19:59:00Z">
        <w:r w:rsidDel="00BB285F">
          <w:delText>;</w:delText>
        </w:r>
      </w:del>
    </w:p>
    <w:p w14:paraId="1EC1A30D" w14:textId="64E824D1" w:rsidR="00601E01" w:rsidRPr="00601E01" w:rsidDel="00C6540E" w:rsidRDefault="00601E01" w:rsidP="00601E01">
      <w:pPr>
        <w:pStyle w:val="Bullet1"/>
        <w:rPr>
          <w:del w:id="147" w:author="Adam Hay" w:date="2016-10-12T19:59:00Z"/>
        </w:rPr>
      </w:pPr>
      <w:del w:id="148" w:author="Adam Hay" w:date="2016-10-12T19:59:00Z">
        <w:r w:rsidRPr="00601E01" w:rsidDel="00C6540E">
          <w:delText>after assessing the extent of the risk and the available ways of eliminating or minimising the risk, the cost associated with available ways of eliminating or minimising the risk, including whether the cost is grossl</w:delText>
        </w:r>
        <w:r w:rsidDel="00C6540E">
          <w:delText>y disproportionate to the risk.</w:delText>
        </w:r>
      </w:del>
    </w:p>
    <w:p w14:paraId="0598F029" w14:textId="77777777" w:rsidR="00601E01" w:rsidRPr="00601E01" w:rsidRDefault="00601E01" w:rsidP="00601E01">
      <w:pPr>
        <w:pStyle w:val="BodyText"/>
      </w:pPr>
      <w:r w:rsidRPr="00601E01">
        <w:lastRenderedPageBreak/>
        <w:t xml:space="preserve">Health and Safety legislation imposes strict duties on key stakeholders in the workplace to ensure there is an acceptable level of health and safety.  These duties </w:t>
      </w:r>
      <w:proofErr w:type="gramStart"/>
      <w:r w:rsidRPr="00601E01">
        <w:t>are sometimes called</w:t>
      </w:r>
      <w:proofErr w:type="gramEnd"/>
      <w:r w:rsidRPr="00601E01">
        <w:t xml:space="preserve">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proofErr w:type="gramStart"/>
      <w:r w:rsidRPr="00601E01">
        <w:t>information</w:t>
      </w:r>
      <w:proofErr w:type="gramEnd"/>
      <w:r w:rsidRPr="00601E01">
        <w:t xml:space="preserve"> systems collect health and safety data to ensure effective planning and decision making.</w:t>
      </w:r>
    </w:p>
    <w:p w14:paraId="1E7AF94E" w14:textId="1411CBED" w:rsidR="00601E01" w:rsidRPr="00601E01" w:rsidDel="00C6540E" w:rsidRDefault="00601E01" w:rsidP="00601E01">
      <w:pPr>
        <w:pStyle w:val="BodyText"/>
        <w:rPr>
          <w:del w:id="149" w:author="Adam Hay" w:date="2016-10-12T20:00:00Z"/>
        </w:rPr>
      </w:pPr>
      <w:del w:id="150" w:author="Adam Hay" w:date="2016-10-12T20:00:00Z">
        <w:r w:rsidRPr="00601E01" w:rsidDel="00C6540E">
          <w:delText>This can be achieved through effective safety management, which should be implemente</w:delText>
        </w:r>
        <w:r w:rsidDel="00C6540E">
          <w:delText>d in the workplace in order to:</w:delText>
        </w:r>
        <w:bookmarkStart w:id="151" w:name="_Toc464067298"/>
        <w:bookmarkEnd w:id="151"/>
      </w:del>
    </w:p>
    <w:p w14:paraId="6EBAF522" w14:textId="093712A6" w:rsidR="00601E01" w:rsidRPr="00601E01" w:rsidDel="00C6540E" w:rsidRDefault="00601E01" w:rsidP="00601E01">
      <w:pPr>
        <w:pStyle w:val="Bullet1"/>
        <w:rPr>
          <w:del w:id="152" w:author="Adam Hay" w:date="2016-10-12T20:00:00Z"/>
        </w:rPr>
      </w:pPr>
      <w:del w:id="153" w:author="Adam Hay" w:date="2016-10-12T20:00:00Z">
        <w:r w:rsidDel="00C6540E">
          <w:delText>protect the health and well-</w:delText>
        </w:r>
        <w:r w:rsidRPr="00601E01" w:rsidDel="00C6540E">
          <w:delText>being of pers</w:delText>
        </w:r>
        <w:r w:rsidDel="00C6540E">
          <w:delText>onnel, visitors and the public;</w:delText>
        </w:r>
        <w:bookmarkStart w:id="154" w:name="_Toc464067299"/>
        <w:bookmarkEnd w:id="154"/>
      </w:del>
    </w:p>
    <w:p w14:paraId="155B045A" w14:textId="536ECB36" w:rsidR="00601E01" w:rsidRPr="00601E01" w:rsidDel="00C6540E" w:rsidRDefault="00601E01" w:rsidP="00601E01">
      <w:pPr>
        <w:pStyle w:val="Bullet1"/>
        <w:rPr>
          <w:del w:id="155" w:author="Adam Hay" w:date="2016-10-12T20:00:00Z"/>
        </w:rPr>
      </w:pPr>
      <w:del w:id="156" w:author="Adam Hay" w:date="2016-10-12T20:00:00Z">
        <w:r w:rsidRPr="00601E01" w:rsidDel="00C6540E">
          <w:delText>ensure that risks are assessed, hazards identified and the required mitigation a</w:delText>
        </w:r>
        <w:r w:rsidDel="00C6540E">
          <w:delText>nd control measures identified;</w:delText>
        </w:r>
        <w:bookmarkStart w:id="157" w:name="_Toc464067300"/>
        <w:bookmarkEnd w:id="157"/>
      </w:del>
    </w:p>
    <w:p w14:paraId="5FC2B2DB" w14:textId="5050CAB1" w:rsidR="00601E01" w:rsidRPr="00601E01" w:rsidDel="00C6540E" w:rsidRDefault="00601E01" w:rsidP="00601E01">
      <w:pPr>
        <w:pStyle w:val="Bullet1"/>
        <w:rPr>
          <w:del w:id="158" w:author="Adam Hay" w:date="2016-10-12T20:00:00Z"/>
        </w:rPr>
      </w:pPr>
      <w:del w:id="159" w:author="Adam Hay" w:date="2016-10-12T20:00:00Z">
        <w:r w:rsidRPr="00601E01" w:rsidDel="00C6540E">
          <w:delText>ensure that any residual risk is acceptable to the organization and that it meets legislative requirements;</w:delText>
        </w:r>
        <w:bookmarkStart w:id="160" w:name="_Toc464067301"/>
        <w:bookmarkEnd w:id="160"/>
      </w:del>
    </w:p>
    <w:p w14:paraId="4B54644F" w14:textId="467CD22D" w:rsidR="00601E01" w:rsidRPr="00601E01" w:rsidDel="00C6540E" w:rsidRDefault="00601E01" w:rsidP="00601E01">
      <w:pPr>
        <w:pStyle w:val="Bullet1"/>
        <w:rPr>
          <w:del w:id="161" w:author="Adam Hay" w:date="2016-10-12T20:00:00Z"/>
        </w:rPr>
      </w:pPr>
      <w:del w:id="162" w:author="Adam Hay" w:date="2016-10-12T20:00:00Z">
        <w:r w:rsidRPr="00601E01" w:rsidDel="00C6540E">
          <w:delText>reduce the risk of damage to equipment and facilities;</w:delText>
        </w:r>
        <w:bookmarkStart w:id="163" w:name="_Toc464067302"/>
        <w:bookmarkEnd w:id="163"/>
      </w:del>
    </w:p>
    <w:p w14:paraId="2BEE3834" w14:textId="3D97D513" w:rsidR="00601E01" w:rsidRPr="00601E01" w:rsidDel="00C6540E" w:rsidRDefault="00601E01" w:rsidP="00601E01">
      <w:pPr>
        <w:pStyle w:val="Bullet1"/>
        <w:rPr>
          <w:del w:id="164" w:author="Adam Hay" w:date="2016-10-12T20:00:00Z"/>
        </w:rPr>
      </w:pPr>
      <w:del w:id="165" w:author="Adam Hay" w:date="2016-10-12T20:00:00Z">
        <w:r w:rsidRPr="00601E01" w:rsidDel="00C6540E">
          <w:delText>reduce the exposure of authorities and private organizations to liability associated with injuries and accidents.</w:delText>
        </w:r>
        <w:bookmarkStart w:id="166" w:name="_Toc464067303"/>
        <w:bookmarkEnd w:id="166"/>
      </w:del>
    </w:p>
    <w:p w14:paraId="6CEEEEF1" w14:textId="5CABE372" w:rsidR="00601E01" w:rsidRDefault="00601E01" w:rsidP="00601E01">
      <w:pPr>
        <w:pStyle w:val="Heading1"/>
        <w:rPr>
          <w:rFonts w:eastAsiaTheme="minorHAnsi"/>
        </w:rPr>
      </w:pPr>
      <w:bookmarkStart w:id="167" w:name="_Toc464067304"/>
      <w:r w:rsidRPr="00601E01">
        <w:rPr>
          <w:rFonts w:eastAsiaTheme="minorHAnsi"/>
        </w:rPr>
        <w:t>SAFETY MANAGEMENT PLANS / SYSTEMS</w:t>
      </w:r>
      <w:bookmarkEnd w:id="167"/>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168" w:name="_Toc464067305"/>
      <w:r w:rsidRPr="00601E01">
        <w:rPr>
          <w:rFonts w:eastAsiaTheme="minorHAnsi"/>
        </w:rPr>
        <w:t>The term ‘Safety Management Plan’</w:t>
      </w:r>
      <w:bookmarkEnd w:id="168"/>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 xml:space="preserve">The term Safety Management Plan </w:t>
      </w:r>
      <w:proofErr w:type="gramStart"/>
      <w:r w:rsidRPr="00601E01">
        <w:t>has been adopted</w:t>
      </w:r>
      <w:proofErr w:type="gramEnd"/>
      <w:r w:rsidRPr="00601E01">
        <w:t xml:space="preserve">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169" w:name="_Toc464067306"/>
      <w:r w:rsidRPr="00601E01">
        <w:rPr>
          <w:rFonts w:eastAsiaTheme="minorHAnsi"/>
        </w:rPr>
        <w:t>Safety Management Policy</w:t>
      </w:r>
      <w:bookmarkEnd w:id="169"/>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 xml:space="preserve">Relevant legislation, laws, standards or codes practice </w:t>
      </w:r>
      <w:proofErr w:type="gramStart"/>
      <w:r w:rsidRPr="00601E01">
        <w:t>should be considered</w:t>
      </w:r>
      <w:proofErr w:type="gramEnd"/>
      <w:r w:rsidRPr="00601E01">
        <w:t xml:space="preserve"> by the organization when developing or reviewing a Safety Management Policy, to ensure compliance.</w:t>
      </w:r>
    </w:p>
    <w:p w14:paraId="27BA56F3" w14:textId="77777777" w:rsidR="00601E01" w:rsidRPr="00601E01" w:rsidRDefault="00601E01" w:rsidP="00601E01">
      <w:pPr>
        <w:pStyle w:val="BodyText"/>
      </w:pPr>
      <w:r w:rsidRPr="00601E01">
        <w:t xml:space="preserve">A Safety Management Policy is a </w:t>
      </w:r>
      <w:proofErr w:type="gramStart"/>
      <w:r w:rsidRPr="00601E01">
        <w:t>high level</w:t>
      </w:r>
      <w:proofErr w:type="gramEnd"/>
      <w:r w:rsidRPr="00601E01">
        <w:t xml:space="preserve">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4C8A68A" w:rsidR="00601E01" w:rsidRPr="00601E01" w:rsidRDefault="00601E01" w:rsidP="00EC58E9">
      <w:pPr>
        <w:pStyle w:val="Bullet1"/>
      </w:pPr>
      <w:r w:rsidRPr="00601E01">
        <w:lastRenderedPageBreak/>
        <w:t xml:space="preserve">responsibilities of </w:t>
      </w:r>
      <w:del w:id="170" w:author="Adam Hay" w:date="2016-10-12T20:05:00Z">
        <w:r w:rsidRPr="00601E01" w:rsidDel="00C6540E">
          <w:delText>Management, the Health and Safety Committee, He</w:delText>
        </w:r>
        <w:r w:rsidR="00EC58E9" w:rsidDel="00C6540E">
          <w:delText>alth and Safety Representatives</w:delText>
        </w:r>
        <w:r w:rsidRPr="00601E01" w:rsidDel="00C6540E">
          <w:delText xml:space="preserve"> and Workers for managing work health and safety risks</w:delText>
        </w:r>
      </w:del>
      <w:ins w:id="171" w:author="Adam Hay" w:date="2016-10-12T20:05:00Z">
        <w:r w:rsidR="00C6540E">
          <w:t>all level</w:t>
        </w:r>
      </w:ins>
      <w:ins w:id="172" w:author="Adam Hay" w:date="2016-10-12T20:06:00Z">
        <w:r w:rsidR="00C6540E">
          <w:t>s</w:t>
        </w:r>
      </w:ins>
      <w:ins w:id="173" w:author="Adam Hay" w:date="2016-10-12T20:05:00Z">
        <w:r w:rsidR="00C6540E">
          <w:t xml:space="preserve"> o</w:t>
        </w:r>
      </w:ins>
      <w:ins w:id="174" w:author="Adam Hay" w:date="2016-10-12T20:06:00Z">
        <w:r w:rsidR="00C6540E">
          <w:t>f</w:t>
        </w:r>
      </w:ins>
      <w:ins w:id="175" w:author="Adam Hay" w:date="2016-10-12T20:05:00Z">
        <w:r w:rsidR="00C6540E">
          <w:t xml:space="preserve"> employees</w:t>
        </w:r>
      </w:ins>
      <w:ins w:id="176" w:author="Adam Hay" w:date="2016-10-12T20:06:00Z">
        <w:r w:rsidR="00C6540E">
          <w:t xml:space="preserve"> within the organi</w:t>
        </w:r>
      </w:ins>
      <w:r w:rsidR="004945D2">
        <w:t>s</w:t>
      </w:r>
      <w:ins w:id="177" w:author="Adam Hay" w:date="2016-10-12T20:06:00Z">
        <w:r w:rsidR="00C6540E">
          <w:t>ation</w:t>
        </w:r>
      </w:ins>
      <w:r w:rsidRPr="00601E01">
        <w:t>;</w:t>
      </w:r>
    </w:p>
    <w:p w14:paraId="67228670" w14:textId="17FEBDEB" w:rsidR="00601E01" w:rsidRPr="00601E01" w:rsidRDefault="00601E01" w:rsidP="00EC58E9">
      <w:pPr>
        <w:pStyle w:val="Bullet1"/>
      </w:pPr>
      <w:r w:rsidRPr="00601E01">
        <w:t>a ‘Statement of Commitment’ to relevant work health and safety legislation, laws, standards or codes of practice</w:t>
      </w:r>
      <w:del w:id="178" w:author="Adam Hay" w:date="2016-10-12T20:06:00Z">
        <w:r w:rsidRPr="00601E01" w:rsidDel="00C6540E">
          <w:delText xml:space="preserve"> as they apply to all workers, contractors and public in the AtoN workplace</w:delText>
        </w:r>
      </w:del>
      <w:r w:rsidRPr="00601E01">
        <w:t>,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proofErr w:type="gramStart"/>
      <w:r w:rsidRPr="00601E01">
        <w:t>implementation</w:t>
      </w:r>
      <w:proofErr w:type="gramEnd"/>
      <w:r w:rsidRPr="00601E01">
        <w:t xml:space="preserve"> of plans and systems required, for operational activities.</w:t>
      </w:r>
    </w:p>
    <w:p w14:paraId="621F56FF" w14:textId="3292711E" w:rsidR="00601E01" w:rsidRDefault="00601E01" w:rsidP="00EC58E9">
      <w:pPr>
        <w:pStyle w:val="Heading2"/>
        <w:rPr>
          <w:rFonts w:eastAsiaTheme="minorHAnsi"/>
        </w:rPr>
      </w:pPr>
      <w:bookmarkStart w:id="179" w:name="_Toc464067307"/>
      <w:r w:rsidRPr="00601E01">
        <w:rPr>
          <w:rFonts w:eastAsiaTheme="minorHAnsi"/>
        </w:rPr>
        <w:t>Components of a Safety Management Plan</w:t>
      </w:r>
      <w:bookmarkEnd w:id="179"/>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3BBF62F2" w:rsidR="00601E01" w:rsidRPr="00601E01" w:rsidRDefault="00601E01" w:rsidP="00601E01">
      <w:pPr>
        <w:pStyle w:val="BodyText"/>
      </w:pPr>
      <w:r w:rsidRPr="00601E01">
        <w:t xml:space="preserve">The level of detail in an SMP </w:t>
      </w:r>
      <w:proofErr w:type="gramStart"/>
      <w:r w:rsidRPr="00601E01">
        <w:t>is normally dictated</w:t>
      </w:r>
      <w:proofErr w:type="gramEnd"/>
      <w:r w:rsidRPr="00601E01">
        <w:t xml:space="preserve"> by the complexity of </w:t>
      </w:r>
      <w:ins w:id="180" w:author="Adam Hay" w:date="2016-10-12T20:06:00Z">
        <w:r w:rsidR="00C6540E">
          <w:t>an organi</w:t>
        </w:r>
      </w:ins>
      <w:r w:rsidR="004945D2">
        <w:t>s</w:t>
      </w:r>
      <w:ins w:id="181" w:author="Adam Hay" w:date="2016-10-12T20:06:00Z">
        <w:r w:rsidR="00C6540E">
          <w:t>ation’s</w:t>
        </w:r>
      </w:ins>
      <w:del w:id="182" w:author="Adam Hay" w:date="2016-10-12T20:06:00Z">
        <w:r w:rsidRPr="00601E01" w:rsidDel="00C6540E">
          <w:delText>the</w:delText>
        </w:r>
      </w:del>
      <w:r w:rsidRPr="00601E01">
        <w:t xml:space="preserve"> operations</w:t>
      </w:r>
      <w:del w:id="183" w:author="Adam Hay" w:date="2016-10-12T20:07:00Z">
        <w:r w:rsidRPr="00601E01" w:rsidDel="00C6540E">
          <w:delText>, specific tasks,</w:delText>
        </w:r>
      </w:del>
      <w:ins w:id="184" w:author="Adam Hay" w:date="2016-10-12T20:07:00Z">
        <w:r w:rsidR="00C6540E">
          <w:t xml:space="preserve"> and</w:t>
        </w:r>
      </w:ins>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proofErr w:type="gramStart"/>
      <w:r w:rsidRPr="00601E01">
        <w:t>auditing</w:t>
      </w:r>
      <w:proofErr w:type="gramEnd"/>
      <w:r w:rsidRPr="00601E01">
        <w:t>.</w:t>
      </w:r>
    </w:p>
    <w:p w14:paraId="0736DBFE" w14:textId="65040B17" w:rsidR="00601E01" w:rsidRPr="00601E01" w:rsidRDefault="00601E01" w:rsidP="00EC58E9">
      <w:pPr>
        <w:pStyle w:val="Heading3"/>
        <w:rPr>
          <w:rFonts w:eastAsiaTheme="minorHAnsi"/>
        </w:rPr>
      </w:pPr>
      <w:bookmarkStart w:id="185" w:name="_Toc464067308"/>
      <w:r w:rsidRPr="00601E01">
        <w:rPr>
          <w:rFonts w:eastAsiaTheme="minorHAnsi"/>
        </w:rPr>
        <w:t>Method statement / aim</w:t>
      </w:r>
      <w:bookmarkEnd w:id="185"/>
    </w:p>
    <w:p w14:paraId="5EA262A2" w14:textId="26B96EAB" w:rsidR="00601E01" w:rsidRPr="00601E01" w:rsidDel="00C6540E" w:rsidRDefault="00601E01" w:rsidP="00601E01">
      <w:pPr>
        <w:pStyle w:val="BodyText"/>
        <w:rPr>
          <w:del w:id="186" w:author="Adam Hay" w:date="2016-10-12T20:07:00Z"/>
        </w:rPr>
      </w:pPr>
      <w:r w:rsidRPr="00601E01">
        <w:t xml:space="preserve">The method statement / aim of the document </w:t>
      </w:r>
      <w:proofErr w:type="gramStart"/>
      <w:r w:rsidRPr="00601E01">
        <w:t>should be used</w:t>
      </w:r>
      <w:proofErr w:type="gramEnd"/>
      <w:r w:rsidRPr="00601E01">
        <w:t xml:space="preserve"> for</w:t>
      </w:r>
      <w:ins w:id="187" w:author="Adam Hay" w:date="2016-10-12T20:07:00Z">
        <w:r w:rsidR="00C6540E">
          <w:t xml:space="preserve"> </w:t>
        </w:r>
      </w:ins>
      <w:del w:id="188" w:author="Adam Hay" w:date="2016-10-12T20:07:00Z">
        <w:r w:rsidR="00EC58E9" w:rsidDel="00C6540E">
          <w:delText>:</w:delText>
        </w:r>
      </w:del>
    </w:p>
    <w:p w14:paraId="16AEC602" w14:textId="15498E77" w:rsidR="00601E01" w:rsidRPr="00601E01" w:rsidRDefault="00EC58E9">
      <w:pPr>
        <w:pStyle w:val="BodyText"/>
        <w:pPrChange w:id="189" w:author="Adam Hay" w:date="2016-10-12T20:07:00Z">
          <w:pPr>
            <w:pStyle w:val="Bullet1"/>
          </w:pPr>
        </w:pPrChange>
      </w:pPr>
      <w:proofErr w:type="gramStart"/>
      <w:r w:rsidRPr="00601E01">
        <w:t>identifying</w:t>
      </w:r>
      <w:proofErr w:type="gramEnd"/>
      <w:r w:rsidRPr="00601E01">
        <w:t xml:space="preserve"> </w:t>
      </w:r>
      <w:r w:rsidR="00601E01" w:rsidRPr="00601E01">
        <w:t>and documenting the general scope of activities</w:t>
      </w:r>
      <w:ins w:id="190" w:author="Adam Hay" w:date="2016-10-12T20:08:00Z">
        <w:r w:rsidR="00C6540E">
          <w:t xml:space="preserve"> and the guiding policies, principles and goals</w:t>
        </w:r>
      </w:ins>
      <w:del w:id="191" w:author="Adam Hay" w:date="2016-10-12T20:09:00Z">
        <w:r w:rsidR="00601E01" w:rsidRPr="00601E01" w:rsidDel="00C6540E">
          <w:delText>;</w:delText>
        </w:r>
      </w:del>
      <w:ins w:id="192" w:author="Adam Hay" w:date="2016-10-12T20:09:00Z">
        <w:r w:rsidR="00C6540E">
          <w:t>.</w:t>
        </w:r>
      </w:ins>
    </w:p>
    <w:p w14:paraId="49EEF672" w14:textId="48670D87" w:rsidR="00601E01" w:rsidRPr="00601E01" w:rsidDel="00C6540E" w:rsidRDefault="00601E01" w:rsidP="00EC58E9">
      <w:pPr>
        <w:pStyle w:val="Bullet1"/>
        <w:rPr>
          <w:del w:id="193" w:author="Adam Hay" w:date="2016-10-12T20:09:00Z"/>
        </w:rPr>
      </w:pPr>
      <w:del w:id="194" w:author="Adam Hay" w:date="2016-10-12T20:09:00Z">
        <w:r w:rsidRPr="00601E01" w:rsidDel="00C6540E">
          <w:delText>any policies or principles that guide the SMP;</w:delText>
        </w:r>
        <w:bookmarkStart w:id="195" w:name="_Toc464067309"/>
        <w:bookmarkEnd w:id="195"/>
      </w:del>
    </w:p>
    <w:p w14:paraId="6F714456" w14:textId="347ED3F4" w:rsidR="00601E01" w:rsidRPr="00601E01" w:rsidDel="00C6540E" w:rsidRDefault="00601E01" w:rsidP="00EC58E9">
      <w:pPr>
        <w:pStyle w:val="Bullet1"/>
        <w:rPr>
          <w:del w:id="196" w:author="Adam Hay" w:date="2016-10-12T20:09:00Z"/>
        </w:rPr>
      </w:pPr>
      <w:del w:id="197" w:author="Adam Hay" w:date="2016-10-12T20:09:00Z">
        <w:r w:rsidRPr="00601E01" w:rsidDel="00C6540E">
          <w:delText>the scope and goals of the SMP.</w:delText>
        </w:r>
        <w:bookmarkStart w:id="198" w:name="_Toc464067310"/>
        <w:bookmarkEnd w:id="198"/>
      </w:del>
    </w:p>
    <w:p w14:paraId="675777AC" w14:textId="5240E780" w:rsidR="00601E01" w:rsidRPr="00601E01" w:rsidRDefault="00601E01" w:rsidP="00EC58E9">
      <w:pPr>
        <w:pStyle w:val="Heading3"/>
        <w:rPr>
          <w:rFonts w:eastAsiaTheme="minorHAnsi"/>
        </w:rPr>
      </w:pPr>
      <w:bookmarkStart w:id="199" w:name="_Toc464067311"/>
      <w:r w:rsidRPr="00601E01">
        <w:rPr>
          <w:rFonts w:eastAsiaTheme="minorHAnsi"/>
        </w:rPr>
        <w:t>References to relevant legislation, standards, instruments, policies, etc.</w:t>
      </w:r>
      <w:bookmarkEnd w:id="199"/>
    </w:p>
    <w:p w14:paraId="2196F8FF" w14:textId="2ACF7427" w:rsidR="00601E01" w:rsidRPr="00601E01" w:rsidRDefault="00C6540E" w:rsidP="00601E01">
      <w:pPr>
        <w:pStyle w:val="BodyText"/>
      </w:pPr>
      <w:ins w:id="200" w:author="Adam Hay" w:date="2016-10-12T20:09:00Z">
        <w:r>
          <w:t xml:space="preserve">A reference </w:t>
        </w:r>
        <w:proofErr w:type="gramStart"/>
        <w:r>
          <w:t>should be made</w:t>
        </w:r>
        <w:proofErr w:type="gramEnd"/>
        <w:r>
          <w:t xml:space="preserve"> to the </w:t>
        </w:r>
      </w:ins>
      <w:del w:id="201" w:author="Adam Hay" w:date="2016-10-12T20:09:00Z">
        <w:r w:rsidR="00601E01" w:rsidRPr="00601E01" w:rsidDel="00C6540E">
          <w:delText>L</w:delText>
        </w:r>
      </w:del>
      <w:ins w:id="202" w:author="Adam Hay" w:date="2016-10-12T20:09:00Z">
        <w:r>
          <w:t>l</w:t>
        </w:r>
      </w:ins>
      <w:r w:rsidR="00601E01" w:rsidRPr="00601E01">
        <w:t>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203" w:name="_Toc464067312"/>
      <w:r w:rsidRPr="00601E01">
        <w:rPr>
          <w:rFonts w:eastAsiaTheme="minorHAnsi"/>
        </w:rPr>
        <w:t>Roles &amp; responsibilities</w:t>
      </w:r>
      <w:bookmarkEnd w:id="203"/>
    </w:p>
    <w:p w14:paraId="6C0BD4BE" w14:textId="77777777" w:rsidR="00601E01" w:rsidRPr="00601E01" w:rsidRDefault="00601E01" w:rsidP="00601E01">
      <w:pPr>
        <w:pStyle w:val="BodyText"/>
      </w:pPr>
      <w:r w:rsidRPr="00601E01">
        <w:t xml:space="preserve">Identification of all personnel or roles involved in the set of AtoN activities for which the SMP needs to </w:t>
      </w:r>
      <w:proofErr w:type="gramStart"/>
      <w:r w:rsidRPr="00601E01">
        <w:t>be formulated</w:t>
      </w:r>
      <w:proofErr w:type="gramEnd"/>
      <w:r w:rsidRPr="00601E01">
        <w:t>.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04" w:name="_Toc464067313"/>
      <w:r w:rsidRPr="00601E01">
        <w:rPr>
          <w:rFonts w:eastAsiaTheme="minorHAnsi"/>
        </w:rPr>
        <w:lastRenderedPageBreak/>
        <w:t>Identification of specific work activities</w:t>
      </w:r>
      <w:bookmarkEnd w:id="204"/>
    </w:p>
    <w:p w14:paraId="5B68E895" w14:textId="77777777" w:rsidR="00601E01" w:rsidRPr="00601E01" w:rsidRDefault="00601E01" w:rsidP="00601E01">
      <w:pPr>
        <w:pStyle w:val="BodyText"/>
      </w:pPr>
      <w:r w:rsidRPr="00601E01">
        <w:t xml:space="preserve">A SMP should identify the key work areas, tasks, and other activities that are covered by the SMP and </w:t>
      </w:r>
      <w:proofErr w:type="gramStart"/>
      <w:r w:rsidRPr="00601E01">
        <w:t>should also</w:t>
      </w:r>
      <w:proofErr w:type="gramEnd"/>
      <w:r w:rsidRPr="00601E01">
        <w:t xml:space="preserve">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5" w:name="_Toc464067314"/>
      <w:r w:rsidRPr="00601E01">
        <w:rPr>
          <w:rFonts w:eastAsiaTheme="minorHAnsi"/>
        </w:rPr>
        <w:t>Communication and Consultation</w:t>
      </w:r>
      <w:bookmarkEnd w:id="205"/>
    </w:p>
    <w:p w14:paraId="7FFA2083" w14:textId="127F3A6B" w:rsidR="00601E01" w:rsidRPr="00601E01" w:rsidDel="001B5012" w:rsidRDefault="00601E01">
      <w:pPr>
        <w:pStyle w:val="BodyText"/>
        <w:rPr>
          <w:del w:id="206" w:author="Adam Hay" w:date="2016-10-12T20:10:00Z"/>
        </w:rPr>
      </w:pPr>
      <w:r w:rsidRPr="00601E01">
        <w:t xml:space="preserve">Organisations are required to consult with their workers about health and safety issues.  However, consultation </w:t>
      </w:r>
      <w:proofErr w:type="gramStart"/>
      <w:r w:rsidRPr="00601E01">
        <w:t>should be viewed</w:t>
      </w:r>
      <w:proofErr w:type="gramEnd"/>
      <w:r w:rsidRPr="00601E01">
        <w:t xml:space="preserve"> as more than just a legal requirement.  It is a valuable means of improving decision-making about health and safety matters.</w:t>
      </w:r>
    </w:p>
    <w:p w14:paraId="23711D54" w14:textId="77777777" w:rsidR="001B5012" w:rsidRDefault="00601E01">
      <w:pPr>
        <w:pStyle w:val="BodyText"/>
        <w:rPr>
          <w:ins w:id="207" w:author="Adam Hay" w:date="2016-10-12T20:11:00Z"/>
        </w:rPr>
      </w:pPr>
      <w:del w:id="208" w:author="Adam Hay" w:date="2016-10-12T20:10:00Z">
        <w:r w:rsidRPr="00601E01" w:rsidDel="001B5012">
          <w:delText>A SMP should identify the procedures and focus of communication and consultation and the process of using</w:delText>
        </w:r>
      </w:del>
      <w:r w:rsidRPr="00601E01">
        <w:t xml:space="preserve"> </w:t>
      </w:r>
      <w:ins w:id="209" w:author="Adam Hay" w:date="2016-10-12T20:11:00Z">
        <w:r w:rsidR="001B5012">
          <w:t xml:space="preserve">Employee </w:t>
        </w:r>
      </w:ins>
      <w:r w:rsidRPr="00601E01">
        <w:t xml:space="preserve">feedback </w:t>
      </w:r>
      <w:ins w:id="210" w:author="Adam Hay" w:date="2016-10-12T20:11:00Z">
        <w:r w:rsidR="001B5012">
          <w:t xml:space="preserve">is a valuable tool in </w:t>
        </w:r>
      </w:ins>
      <w:del w:id="211" w:author="Adam Hay" w:date="2016-10-12T20:11:00Z">
        <w:r w:rsidRPr="00601E01" w:rsidDel="001B5012">
          <w:delText xml:space="preserve">to </w:delText>
        </w:r>
      </w:del>
      <w:r w:rsidRPr="00601E01">
        <w:t>improv</w:t>
      </w:r>
      <w:ins w:id="212" w:author="Adam Hay" w:date="2016-10-12T20:11:00Z">
        <w:r w:rsidR="001B5012">
          <w:t>ing</w:t>
        </w:r>
      </w:ins>
      <w:del w:id="213" w:author="Adam Hay" w:date="2016-10-12T20:11:00Z">
        <w:r w:rsidRPr="00601E01" w:rsidDel="001B5012">
          <w:delText>e</w:delText>
        </w:r>
      </w:del>
      <w:r w:rsidRPr="00601E01">
        <w:t xml:space="preserve"> health and safety in the workplace.  </w:t>
      </w:r>
    </w:p>
    <w:p w14:paraId="39BE45C4" w14:textId="1CB7605B" w:rsidR="00601E01" w:rsidRPr="00601E01" w:rsidDel="001B5012" w:rsidRDefault="001B5012">
      <w:pPr>
        <w:pStyle w:val="BodyText"/>
        <w:rPr>
          <w:del w:id="214" w:author="Adam Hay" w:date="2016-10-12T20:11:00Z"/>
        </w:rPr>
      </w:pPr>
      <w:ins w:id="215" w:author="Adam Hay" w:date="2016-10-12T20:11:00Z">
        <w:r>
          <w:t xml:space="preserve">Effective inductions, regular safety themed meetings, formation of </w:t>
        </w:r>
      </w:ins>
      <w:del w:id="216" w:author="Adam Hay" w:date="2016-10-12T20:11:00Z">
        <w:r w:rsidR="00601E01" w:rsidRPr="00601E01" w:rsidDel="001B5012">
          <w:delText>Such procedures can include:</w:delText>
        </w:r>
      </w:del>
    </w:p>
    <w:p w14:paraId="53873390" w14:textId="79B59AA3" w:rsidR="00601E01" w:rsidRPr="00601E01" w:rsidDel="001B5012" w:rsidRDefault="00601E01">
      <w:pPr>
        <w:pStyle w:val="BodyText"/>
        <w:rPr>
          <w:del w:id="217" w:author="Adam Hay" w:date="2016-10-12T20:11:00Z"/>
        </w:rPr>
        <w:pPrChange w:id="218" w:author="Adam Hay" w:date="2016-10-12T20:11:00Z">
          <w:pPr>
            <w:pStyle w:val="Bullet1"/>
          </w:pPr>
        </w:pPrChange>
      </w:pPr>
      <w:del w:id="219" w:author="Adam Hay" w:date="2016-10-12T20:11:00Z">
        <w:r w:rsidRPr="00601E01" w:rsidDel="001B5012">
          <w:delText>an effective induction program;</w:delText>
        </w:r>
      </w:del>
    </w:p>
    <w:p w14:paraId="04D20078" w14:textId="46FA512E" w:rsidR="00601E01" w:rsidRPr="00601E01" w:rsidDel="001B5012" w:rsidRDefault="00601E01">
      <w:pPr>
        <w:pStyle w:val="BodyText"/>
        <w:rPr>
          <w:del w:id="220" w:author="Adam Hay" w:date="2016-10-12T20:11:00Z"/>
        </w:rPr>
        <w:pPrChange w:id="221" w:author="Adam Hay" w:date="2016-10-12T20:11:00Z">
          <w:pPr>
            <w:pStyle w:val="Bullet1"/>
          </w:pPr>
        </w:pPrChange>
      </w:pPr>
      <w:del w:id="222" w:author="Adam Hay" w:date="2016-10-12T20:11:00Z">
        <w:r w:rsidRPr="00601E01" w:rsidDel="001B5012">
          <w:delText>periodic group meetings and regular safety meetings;</w:delText>
        </w:r>
      </w:del>
    </w:p>
    <w:p w14:paraId="0768B751" w14:textId="4D6CD542" w:rsidR="00601E01" w:rsidRPr="00601E01" w:rsidDel="001B5012" w:rsidRDefault="001B5012">
      <w:pPr>
        <w:pStyle w:val="BodyText"/>
        <w:rPr>
          <w:del w:id="223" w:author="Adam Hay" w:date="2016-10-12T20:11:00Z"/>
        </w:rPr>
        <w:pPrChange w:id="224" w:author="Adam Hay" w:date="2016-10-12T20:11:00Z">
          <w:pPr>
            <w:pStyle w:val="Bullet1"/>
          </w:pPr>
        </w:pPrChange>
      </w:pPr>
      <w:proofErr w:type="gramStart"/>
      <w:ins w:id="225" w:author="Adam Hay" w:date="2016-10-12T20:11:00Z">
        <w:r>
          <w:t>safety</w:t>
        </w:r>
        <w:proofErr w:type="gramEnd"/>
        <w:r>
          <w:t xml:space="preserve"> committees</w:t>
        </w:r>
      </w:ins>
      <w:ins w:id="226" w:author="Adam Hay" w:date="2016-10-12T20:12:00Z">
        <w:r>
          <w:t>, publishing of safety statistics</w:t>
        </w:r>
      </w:ins>
      <w:ins w:id="227" w:author="Adam Hay" w:date="2016-10-12T20:11:00Z">
        <w:r>
          <w:t xml:space="preserve"> and regular consultation with </w:t>
        </w:r>
      </w:ins>
      <w:del w:id="228" w:author="Adam Hay" w:date="2016-10-12T20:11:00Z">
        <w:r w:rsidR="00601E01" w:rsidRPr="00601E01" w:rsidDel="001B5012">
          <w:delText>formation of an active Health and Safety Committee;</w:delText>
        </w:r>
      </w:del>
    </w:p>
    <w:p w14:paraId="574D48FC" w14:textId="62FB41D8" w:rsidR="00601E01" w:rsidRPr="00601E01" w:rsidRDefault="00601E01">
      <w:pPr>
        <w:pStyle w:val="BodyText"/>
        <w:pPrChange w:id="229" w:author="Adam Hay" w:date="2016-10-12T20:11:00Z">
          <w:pPr>
            <w:pStyle w:val="Bullet1"/>
          </w:pPr>
        </w:pPrChange>
      </w:pPr>
      <w:del w:id="230" w:author="Adam Hay" w:date="2016-10-12T20:11:00Z">
        <w:r w:rsidRPr="00601E01" w:rsidDel="001B5012">
          <w:delText>regular consultation with Hea</w:delText>
        </w:r>
        <w:r w:rsidR="00EC58E9" w:rsidDel="001B5012">
          <w:delText>lth and Safety Representatives</w:delText>
        </w:r>
      </w:del>
      <w:proofErr w:type="gramStart"/>
      <w:ins w:id="231" w:author="Adam Hay" w:date="2016-10-12T20:11:00Z">
        <w:r w:rsidR="001B5012">
          <w:t>all</w:t>
        </w:r>
        <w:proofErr w:type="gramEnd"/>
        <w:r w:rsidR="001B5012">
          <w:t xml:space="preserve"> employees are </w:t>
        </w:r>
      </w:ins>
      <w:ins w:id="232" w:author="Adam Hay" w:date="2016-10-12T20:12:00Z">
        <w:r w:rsidR="001B5012">
          <w:t xml:space="preserve">positive </w:t>
        </w:r>
      </w:ins>
      <w:ins w:id="233" w:author="Adam Hay" w:date="2016-10-12T20:11:00Z">
        <w:r w:rsidR="001B5012">
          <w:t xml:space="preserve">means and methods of achieving this. </w:t>
        </w:r>
      </w:ins>
      <w:del w:id="234" w:author="Adam Hay" w:date="2016-10-12T20:11:00Z">
        <w:r w:rsidR="00EC58E9" w:rsidDel="001B5012">
          <w:delText>.</w:delText>
        </w:r>
      </w:del>
    </w:p>
    <w:p w14:paraId="4AF5CBFB" w14:textId="045C4622"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w:t>
      </w:r>
      <w:ins w:id="235" w:author="Adam Hay" w:date="2016-10-12T20:12:00Z">
        <w:r w:rsidR="001B5012">
          <w:t xml:space="preserve"> </w:t>
        </w:r>
      </w:ins>
      <w:del w:id="236" w:author="Adam Hay" w:date="2016-10-12T20:12:00Z">
        <w:r w:rsidRPr="00601E01" w:rsidDel="001B5012">
          <w:delText xml:space="preserve">  </w:delText>
        </w:r>
      </w:del>
      <w:r w:rsidRPr="00601E01">
        <w:t xml:space="preserve">Inductions </w:t>
      </w:r>
      <w:proofErr w:type="gramStart"/>
      <w:r w:rsidRPr="00601E01">
        <w:t>should not only be carried out</w:t>
      </w:r>
      <w:proofErr w:type="gramEnd"/>
      <w:r w:rsidRPr="00601E01">
        <w:t xml:space="preserve"> for new employees, but refresher inductions should be used when there is a change in circumstances or a significant change in policies and procedures.</w:t>
      </w:r>
    </w:p>
    <w:p w14:paraId="529F2D41" w14:textId="6760BAA0" w:rsidR="00601E01" w:rsidRPr="00601E01" w:rsidDel="001B5012" w:rsidRDefault="00601E01" w:rsidP="00601E01">
      <w:pPr>
        <w:pStyle w:val="BodyText"/>
        <w:rPr>
          <w:del w:id="237" w:author="Adam Hay" w:date="2016-10-12T20:12:00Z"/>
        </w:rPr>
      </w:pPr>
      <w:del w:id="238" w:author="Adam Hay" w:date="2016-10-12T20:12:00Z">
        <w:r w:rsidRPr="00601E01" w:rsidDel="001B5012">
          <w:delTex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delText>
        </w:r>
        <w:bookmarkStart w:id="239" w:name="_Toc464067315"/>
        <w:bookmarkEnd w:id="239"/>
      </w:del>
    </w:p>
    <w:p w14:paraId="3F9804FC" w14:textId="71A6470E" w:rsidR="00601E01" w:rsidRPr="00601E01" w:rsidRDefault="00601E01" w:rsidP="00EC58E9">
      <w:pPr>
        <w:pStyle w:val="Heading3"/>
        <w:rPr>
          <w:rFonts w:eastAsiaTheme="minorHAnsi"/>
        </w:rPr>
      </w:pPr>
      <w:bookmarkStart w:id="240" w:name="_Toc464067316"/>
      <w:r w:rsidRPr="00601E01">
        <w:rPr>
          <w:rFonts w:eastAsiaTheme="minorHAnsi"/>
        </w:rPr>
        <w:t>Reporting / safety statistics</w:t>
      </w:r>
      <w:bookmarkEnd w:id="240"/>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 xml:space="preserve">There must be effective methods in place to collect and analyse data that </w:t>
      </w:r>
      <w:proofErr w:type="gramStart"/>
      <w:r w:rsidRPr="00601E01">
        <w:rPr>
          <w:rFonts w:eastAsiaTheme="minorHAnsi"/>
        </w:rPr>
        <w:t>has been collected</w:t>
      </w:r>
      <w:proofErr w:type="gramEnd"/>
      <w:r w:rsidRPr="00601E01">
        <w:rPr>
          <w:rFonts w:eastAsiaTheme="minorHAnsi"/>
        </w:rPr>
        <w:t>.</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 xml:space="preserve">The difficulty is balancing the reporting of incidents to ensure that it is ‘quality’ driven rather than ‘quantity’ but in any </w:t>
      </w:r>
      <w:proofErr w:type="gramStart"/>
      <w:r w:rsidRPr="00601E01">
        <w:t>event</w:t>
      </w:r>
      <w:proofErr w:type="gramEnd"/>
      <w:r w:rsidRPr="00601E01">
        <w:t xml:space="preserve"> the opportunities for continuous improvement are not overlooked.</w:t>
      </w:r>
    </w:p>
    <w:p w14:paraId="07AB119E" w14:textId="669523AD" w:rsidR="00601E01" w:rsidRPr="00601E01" w:rsidRDefault="00601E01" w:rsidP="00EC58E9">
      <w:pPr>
        <w:pStyle w:val="Heading3"/>
        <w:rPr>
          <w:rFonts w:eastAsiaTheme="minorHAnsi"/>
        </w:rPr>
      </w:pPr>
      <w:bookmarkStart w:id="241" w:name="_Toc464067317"/>
      <w:r w:rsidRPr="00601E01">
        <w:rPr>
          <w:rFonts w:eastAsiaTheme="minorHAnsi"/>
        </w:rPr>
        <w:t>Safe work procedures / work guidelines</w:t>
      </w:r>
      <w:bookmarkEnd w:id="241"/>
    </w:p>
    <w:p w14:paraId="48CF8C13" w14:textId="77777777" w:rsidR="00601E01" w:rsidRPr="00601E01" w:rsidRDefault="00601E01" w:rsidP="00601E01">
      <w:pPr>
        <w:pStyle w:val="BodyText"/>
      </w:pPr>
      <w:r w:rsidRPr="00601E01">
        <w:t xml:space="preserve">Risk assessments allow identification of risks and the required control measures needed to mitigate or reduce those risks.  The method of applying those control measures needs to be </w:t>
      </w:r>
      <w:proofErr w:type="gramStart"/>
      <w:r w:rsidRPr="00601E01">
        <w:t>formalized</w:t>
      </w:r>
      <w:proofErr w:type="gramEnd"/>
      <w:r w:rsidRPr="00601E01">
        <w:t xml:space="preserve"> and made available to all personnel.  A common way of documenting this is through a Safe Work Procedure (SWP), which </w:t>
      </w:r>
      <w:proofErr w:type="gramStart"/>
      <w:r w:rsidRPr="00601E01">
        <w:t>may also be referred</w:t>
      </w:r>
      <w:proofErr w:type="gramEnd"/>
      <w:r w:rsidRPr="00601E01">
        <w:t xml:space="preserve"> to Safe Work Method Statement (SWMS).</w:t>
      </w:r>
    </w:p>
    <w:p w14:paraId="5D3D9F26" w14:textId="021F7A99" w:rsidR="00601E01" w:rsidRPr="00601E01" w:rsidRDefault="00601E01" w:rsidP="00601E01">
      <w:pPr>
        <w:pStyle w:val="BodyText"/>
      </w:pPr>
      <w:r w:rsidRPr="00601E01">
        <w:lastRenderedPageBreak/>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 xml:space="preserve">Safe Work Procedures also assist in the training and orientation of new staff in the hazards present in the operations, as well as providing them with the preferred way </w:t>
      </w:r>
      <w:proofErr w:type="gramStart"/>
      <w:r w:rsidRPr="00601E01">
        <w:t>to safely perform</w:t>
      </w:r>
      <w:proofErr w:type="gramEnd"/>
      <w:r w:rsidRPr="00601E01">
        <w:t xml:space="preserve"> the task/activity.  Safe Work Procedures may also be used in assessing the level of understanding </w:t>
      </w:r>
      <w:proofErr w:type="gramStart"/>
      <w:r w:rsidRPr="00601E01">
        <w:t>with regards to</w:t>
      </w:r>
      <w:proofErr w:type="gramEnd"/>
      <w:r w:rsidRPr="00601E01">
        <w:t xml:space="preserve"> on-the-job training.</w:t>
      </w:r>
    </w:p>
    <w:p w14:paraId="20C811B8" w14:textId="633E2542" w:rsidR="00601E01" w:rsidRPr="00601E01" w:rsidDel="001B5012" w:rsidRDefault="00601E01" w:rsidP="00601E01">
      <w:pPr>
        <w:pStyle w:val="BodyText"/>
        <w:rPr>
          <w:del w:id="242" w:author="Adam Hay" w:date="2016-10-12T20:14:00Z"/>
        </w:rPr>
      </w:pPr>
      <w:del w:id="243" w:author="Adam Hay" w:date="2016-10-12T20:14:00Z">
        <w:r w:rsidRPr="00601E01" w:rsidDel="001B5012">
          <w:delText>A safe work procedure should be developed after being identified as a:</w:delText>
        </w:r>
      </w:del>
    </w:p>
    <w:p w14:paraId="365C87A0" w14:textId="1C5D0F1F" w:rsidR="00601E01" w:rsidRPr="00601E01" w:rsidDel="001B5012" w:rsidRDefault="00601E01" w:rsidP="00EC58E9">
      <w:pPr>
        <w:pStyle w:val="Bullet1"/>
        <w:rPr>
          <w:del w:id="244" w:author="Adam Hay" w:date="2016-10-12T20:14:00Z"/>
        </w:rPr>
      </w:pPr>
      <w:del w:id="245" w:author="Adam Hay" w:date="2016-10-12T20:14:00Z">
        <w:r w:rsidRPr="00601E01" w:rsidDel="001B5012">
          <w:delText>corrective action</w:delText>
        </w:r>
        <w:r w:rsidR="00EC58E9" w:rsidDel="001B5012">
          <w:delText xml:space="preserve"> in an incident/hazard report; </w:delText>
        </w:r>
        <w:r w:rsidRPr="00601E01" w:rsidDel="001B5012">
          <w:delText>or</w:delText>
        </w:r>
      </w:del>
    </w:p>
    <w:p w14:paraId="16CBDF6B" w14:textId="3919E810" w:rsidR="00601E01" w:rsidRPr="00601E01" w:rsidDel="001B5012" w:rsidRDefault="00601E01" w:rsidP="00EC58E9">
      <w:pPr>
        <w:pStyle w:val="Bullet1"/>
        <w:rPr>
          <w:del w:id="246" w:author="Adam Hay" w:date="2016-10-12T20:14:00Z"/>
        </w:rPr>
      </w:pPr>
      <w:del w:id="247" w:author="Adam Hay" w:date="2016-10-12T20:14:00Z">
        <w:r w:rsidRPr="00601E01" w:rsidDel="001B5012">
          <w:delText>risk control measure in a risk assessment.</w:delText>
        </w:r>
      </w:del>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248" w:name="_Toc464067318"/>
      <w:r w:rsidRPr="00601E01">
        <w:rPr>
          <w:rFonts w:eastAsiaTheme="minorHAnsi"/>
        </w:rPr>
        <w:t>Tool box meetings</w:t>
      </w:r>
      <w:bookmarkEnd w:id="248"/>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 xml:space="preserve">TBMs are a useful mechanism for conducting training on safety topics.  TBMs </w:t>
      </w:r>
      <w:proofErr w:type="gramStart"/>
      <w:r w:rsidRPr="00601E01">
        <w:t>should be considered</w:t>
      </w:r>
      <w:proofErr w:type="gramEnd"/>
      <w:r w:rsidRPr="00601E01">
        <w:t xml:space="preserve"> as a discussion and not a lecture, allowing full participation from all members of the discussion team.  TBMs </w:t>
      </w:r>
      <w:proofErr w:type="gramStart"/>
      <w:r w:rsidRPr="00601E01">
        <w:t>are generally recorded in a pre-approved format and signed by all participants</w:t>
      </w:r>
      <w:proofErr w:type="gramEnd"/>
      <w:r w:rsidRPr="00601E01">
        <w:t>.</w:t>
      </w:r>
    </w:p>
    <w:p w14:paraId="2DC99A83" w14:textId="77777777" w:rsidR="00601E01" w:rsidRPr="00601E01" w:rsidRDefault="00601E01" w:rsidP="00601E01">
      <w:pPr>
        <w:pStyle w:val="BodyText"/>
      </w:pPr>
      <w:r w:rsidRPr="00601E01">
        <w:t xml:space="preserve">TBMs </w:t>
      </w:r>
      <w:proofErr w:type="gramStart"/>
      <w:r w:rsidRPr="00601E01">
        <w:t>should be made</w:t>
      </w:r>
      <w:proofErr w:type="gramEnd"/>
      <w:r w:rsidRPr="00601E01">
        <w:t xml:space="preserv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249" w:name="_Toc464067319"/>
      <w:r w:rsidRPr="00601E01">
        <w:rPr>
          <w:rFonts w:eastAsiaTheme="minorHAnsi"/>
        </w:rPr>
        <w:t>Job safety analysis</w:t>
      </w:r>
      <w:bookmarkEnd w:id="249"/>
    </w:p>
    <w:p w14:paraId="763F3C9D" w14:textId="31E87273" w:rsidR="00601E01" w:rsidRPr="00601E01" w:rsidDel="001B5012" w:rsidRDefault="00601E01">
      <w:pPr>
        <w:pStyle w:val="BodyText"/>
        <w:rPr>
          <w:del w:id="250" w:author="Adam Hay" w:date="2016-10-12T20:15:00Z"/>
        </w:rPr>
      </w:pPr>
      <w:r w:rsidRPr="00601E01">
        <w:t xml:space="preserve">A Job Safety Analysis (JSA) is a method that </w:t>
      </w:r>
      <w:proofErr w:type="gramStart"/>
      <w:r w:rsidRPr="00601E01">
        <w:t>can be used</w:t>
      </w:r>
      <w:proofErr w:type="gramEnd"/>
      <w:r w:rsidRPr="00601E01">
        <w:t xml:space="preserve"> to identify, analyse and record a very specific task or activity and is carried out on a regular basis. </w:t>
      </w:r>
      <w:del w:id="251" w:author="Adam Hay" w:date="2016-10-12T20:15:00Z">
        <w:r w:rsidRPr="00601E01" w:rsidDel="001B5012">
          <w:delText>JSA should identify:</w:delText>
        </w:r>
      </w:del>
    </w:p>
    <w:p w14:paraId="73055CD3" w14:textId="3D7B67F1" w:rsidR="00601E01" w:rsidRPr="00601E01" w:rsidDel="001B5012" w:rsidRDefault="00601E01">
      <w:pPr>
        <w:pStyle w:val="BodyText"/>
        <w:rPr>
          <w:del w:id="252" w:author="Adam Hay" w:date="2016-10-12T20:15:00Z"/>
        </w:rPr>
        <w:pPrChange w:id="253" w:author="Adam Hay" w:date="2016-10-12T20:15:00Z">
          <w:pPr>
            <w:pStyle w:val="Bullet1"/>
          </w:pPr>
        </w:pPrChange>
      </w:pPr>
      <w:del w:id="254" w:author="Adam Hay" w:date="2016-10-12T20:15:00Z">
        <w:r w:rsidRPr="00601E01" w:rsidDel="001B5012">
          <w:delText>steps involved in performing a specific task;</w:delText>
        </w:r>
      </w:del>
    </w:p>
    <w:p w14:paraId="2FC70C5B" w14:textId="424F4AF0" w:rsidR="00601E01" w:rsidRPr="00601E01" w:rsidDel="001B5012" w:rsidRDefault="00601E01">
      <w:pPr>
        <w:pStyle w:val="BodyText"/>
        <w:rPr>
          <w:del w:id="255" w:author="Adam Hay" w:date="2016-10-12T20:15:00Z"/>
        </w:rPr>
        <w:pPrChange w:id="256" w:author="Adam Hay" w:date="2016-10-12T20:15:00Z">
          <w:pPr>
            <w:pStyle w:val="Bullet1"/>
          </w:pPr>
        </w:pPrChange>
      </w:pPr>
      <w:del w:id="257" w:author="Adam Hay" w:date="2016-10-12T20:15:00Z">
        <w:r w:rsidRPr="00601E01" w:rsidDel="001B5012">
          <w:delText>existing or potential safety and health hazards associated with each step;</w:delText>
        </w:r>
      </w:del>
    </w:p>
    <w:p w14:paraId="0231C2B9" w14:textId="66B63816" w:rsidR="00601E01" w:rsidRPr="00601E01" w:rsidDel="001B5012" w:rsidRDefault="00601E01">
      <w:pPr>
        <w:pStyle w:val="BodyText"/>
        <w:rPr>
          <w:del w:id="258" w:author="Adam Hay" w:date="2016-10-12T20:15:00Z"/>
        </w:rPr>
        <w:pPrChange w:id="259" w:author="Adam Hay" w:date="2016-10-12T20:15:00Z">
          <w:pPr>
            <w:pStyle w:val="Bullet1"/>
          </w:pPr>
        </w:pPrChange>
      </w:pPr>
      <w:del w:id="260" w:author="Adam Hay" w:date="2016-10-12T20:15:00Z">
        <w:r w:rsidRPr="00601E01" w:rsidDel="001B5012">
          <w:delText>recommended action(s) / procedure(s) that will eliminate or reduce these hazards and the risk of a workplace injury or illness.</w:delText>
        </w:r>
      </w:del>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 xml:space="preserve">A JSA is very similar in concept to a Risk Assessment.  Whereas a Risk Assessment </w:t>
      </w:r>
      <w:proofErr w:type="gramStart"/>
      <w:r w:rsidRPr="00601E01">
        <w:t>may be carried out</w:t>
      </w:r>
      <w:proofErr w:type="gramEnd"/>
      <w:r w:rsidRPr="00601E01">
        <w:t xml:space="preserve">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lastRenderedPageBreak/>
        <w:t xml:space="preserve">A JSA focuses on the relationship between the workers, the task, the tools and the work environment.  Ideally, after uncontrolled hazards &amp; associated risks </w:t>
      </w:r>
      <w:proofErr w:type="gramStart"/>
      <w:r w:rsidRPr="00601E01">
        <w:t>have been identified</w:t>
      </w:r>
      <w:proofErr w:type="gramEnd"/>
      <w:r w:rsidRPr="00601E01">
        <w:t>, steps shall be taken to eliminate or reduce them to an acceptable risk level.</w:t>
      </w:r>
    </w:p>
    <w:p w14:paraId="72845F8B" w14:textId="7719F3BD" w:rsidR="00601E01" w:rsidRPr="00601E01" w:rsidDel="001B5012" w:rsidRDefault="00601E01" w:rsidP="00601E01">
      <w:pPr>
        <w:pStyle w:val="BodyText"/>
        <w:rPr>
          <w:del w:id="261" w:author="Adam Hay" w:date="2016-10-12T20:15:00Z"/>
        </w:rPr>
      </w:pPr>
      <w:del w:id="262" w:author="Adam Hay" w:date="2016-10-12T20:15:00Z">
        <w:r w:rsidRPr="00601E01" w:rsidDel="001B5012">
          <w:delText>For a JSA to be effective, AtoN managers and supervisors must demonstrate commitment by following through to correct any u</w:delText>
        </w:r>
        <w:r w:rsidR="00EC58E9" w:rsidDel="001B5012">
          <w:delText>ncontrolled hazards identified.</w:delText>
        </w:r>
      </w:del>
    </w:p>
    <w:p w14:paraId="5B524A0F" w14:textId="69EA5D46" w:rsidR="00601E01" w:rsidDel="001B5012" w:rsidRDefault="00601E01" w:rsidP="00601E01">
      <w:pPr>
        <w:pStyle w:val="BodyText"/>
        <w:rPr>
          <w:del w:id="263" w:author="Adam Hay" w:date="2016-10-12T20:15:00Z"/>
        </w:rPr>
      </w:pPr>
      <w:del w:id="264" w:author="Adam Hay" w:date="2016-10-12T20:15:00Z">
        <w:r w:rsidRPr="00601E01" w:rsidDel="001B5012">
          <w:delText>A sample of a JSA format, which also refers to JHA (</w:delText>
        </w:r>
        <w:r w:rsidR="00ED4C27" w:rsidRPr="00601E01" w:rsidDel="001B5012">
          <w:delText>Job Hazard Analysi</w:delText>
        </w:r>
        <w:r w:rsidRPr="00601E01" w:rsidDel="001B5012">
          <w:delText xml:space="preserve">s), has been provided </w:delText>
        </w:r>
        <w:r w:rsidRPr="00783002" w:rsidDel="001B5012">
          <w:delText xml:space="preserve">in </w:delText>
        </w:r>
        <w:r w:rsidR="00783002" w:rsidRPr="00783002" w:rsidDel="001B5012">
          <w:fldChar w:fldCharType="begin"/>
        </w:r>
        <w:r w:rsidR="00783002" w:rsidRPr="00783002" w:rsidDel="001B5012">
          <w:delInstrText xml:space="preserve"> REF _Ref456787388 \r \h </w:delInstrText>
        </w:r>
        <w:r w:rsidR="00783002" w:rsidDel="001B5012">
          <w:delInstrText xml:space="preserve"> \* MERGEFORMAT </w:delInstrText>
        </w:r>
        <w:r w:rsidR="00783002" w:rsidRPr="00783002" w:rsidDel="001B5012">
          <w:fldChar w:fldCharType="separate"/>
        </w:r>
        <w:r w:rsidR="00783002" w:rsidRPr="00783002" w:rsidDel="001B5012">
          <w:delText>Figure 1</w:delText>
        </w:r>
        <w:r w:rsidR="00783002" w:rsidRPr="00783002" w:rsidDel="001B5012">
          <w:fldChar w:fldCharType="end"/>
        </w:r>
        <w:r w:rsidRPr="00783002" w:rsidDel="001B5012">
          <w:delText>.</w:delText>
        </w:r>
        <w:r w:rsidRPr="00601E01" w:rsidDel="001B5012">
          <w:delTex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format.</w:delText>
        </w:r>
      </w:del>
    </w:p>
    <w:p w14:paraId="45C81F4A" w14:textId="56470407" w:rsidR="00111C86" w:rsidRDefault="00111C86" w:rsidP="00111C86">
      <w:pPr>
        <w:pStyle w:val="BodyText"/>
        <w:jc w:val="center"/>
      </w:pPr>
    </w:p>
    <w:p w14:paraId="350E3688" w14:textId="54CAD732" w:rsidR="00953B0D" w:rsidRDefault="00953B0D" w:rsidP="00953B0D">
      <w:pPr>
        <w:pStyle w:val="Heading3"/>
      </w:pPr>
      <w:bookmarkStart w:id="265" w:name="_Toc464067320"/>
      <w:r>
        <w:t>Personal Protective Equipment (PPE)</w:t>
      </w:r>
      <w:bookmarkEnd w:id="265"/>
    </w:p>
    <w:p w14:paraId="7D4ED6C5" w14:textId="205FEDCD" w:rsidR="00953B0D" w:rsidRDefault="00953B0D" w:rsidP="00953B0D">
      <w:pPr>
        <w:pStyle w:val="BodyText"/>
      </w:pPr>
      <w:r>
        <w:t>Personal Protective Equi</w:t>
      </w:r>
      <w:r w:rsidR="00111C86">
        <w:t>pment, commonly known as ‘PPE</w:t>
      </w:r>
      <w:del w:id="266" w:author="Adam Hay" w:date="2016-10-12T20:15:00Z">
        <w:r w:rsidR="00111C86" w:rsidDel="001B5012">
          <w:delText>’s</w:delText>
        </w:r>
      </w:del>
      <w:r w:rsidR="00111C86">
        <w:t xml:space="preserve">’, </w:t>
      </w:r>
      <w:ins w:id="267" w:author="Adam Hay" w:date="2016-10-12T20:15:00Z">
        <w:r w:rsidR="001B5012">
          <w:t xml:space="preserve">has the </w:t>
        </w:r>
      </w:ins>
      <w:del w:id="268" w:author="Adam Hay" w:date="2016-10-12T20:15:00Z">
        <w:r w:rsidR="00111C86" w:rsidDel="001B5012">
          <w:delText>the</w:delText>
        </w:r>
        <w:r w:rsidDel="001B5012">
          <w:delText xml:space="preserve"> </w:delText>
        </w:r>
      </w:del>
      <w:r>
        <w:t>main purpose</w:t>
      </w:r>
      <w:r w:rsidR="00111C86">
        <w:t xml:space="preserve"> of </w:t>
      </w:r>
      <w:del w:id="269" w:author="Adam Hay" w:date="2016-10-12T20:15:00Z">
        <w:r w:rsidR="00111C86" w:rsidDel="001B5012">
          <w:delText>which</w:delText>
        </w:r>
        <w:r w:rsidDel="001B5012">
          <w:delText xml:space="preserve"> is to </w:delText>
        </w:r>
      </w:del>
      <w:r>
        <w:t>supplement</w:t>
      </w:r>
      <w:ins w:id="270" w:author="Adam Hay" w:date="2016-10-12T20:15:00Z">
        <w:r w:rsidR="001B5012">
          <w:t>ing</w:t>
        </w:r>
      </w:ins>
      <w:r>
        <w:t xml:space="preserve">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 xml:space="preserve">ty glasses, and </w:t>
      </w:r>
      <w:proofErr w:type="gramStart"/>
      <w:r>
        <w:t>ear plugs</w:t>
      </w:r>
      <w:proofErr w:type="gramEnd"/>
      <w:r>
        <w:t>.  PPE</w:t>
      </w:r>
      <w:r w:rsidR="00953B0D">
        <w:t xml:space="preserve"> </w:t>
      </w:r>
      <w:proofErr w:type="gramStart"/>
      <w:r w:rsidR="00953B0D">
        <w:t>are used</w:t>
      </w:r>
      <w:proofErr w:type="gramEnd"/>
      <w:r w:rsidR="00953B0D">
        <w:t xml:space="preserve"> by a person employed in a hazardous undertaking for safety against injury from a majority of dangerous elements.  It </w:t>
      </w:r>
      <w:proofErr w:type="gramStart"/>
      <w:r w:rsidR="00953B0D">
        <w:t>is made</w:t>
      </w:r>
      <w:proofErr w:type="gramEnd"/>
      <w:r w:rsidR="00953B0D">
        <w:t xml:space="preserve"> to protect a person’s body such as limbs, head, face, eyes, nose, ears and several internal organs.  Since it </w:t>
      </w:r>
      <w:proofErr w:type="gramStart"/>
      <w:r w:rsidR="00953B0D">
        <w:t>is mainly built</w:t>
      </w:r>
      <w:proofErr w:type="gramEnd"/>
      <w:r w:rsidR="00953B0D">
        <w:t xml:space="preserve">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1B3291C4" w:rsidR="00953B0D" w:rsidRDefault="00953B0D" w:rsidP="00953B0D">
      <w:pPr>
        <w:pStyle w:val="BodyText"/>
      </w:pPr>
      <w:r>
        <w:t>PPE choice is dependent on the task to be undertaken.  Whilst some PPE, such as steel</w:t>
      </w:r>
      <w:ins w:id="271" w:author="Adam Hay" w:date="2016-10-12T20:17:00Z">
        <w:r w:rsidR="001B5012">
          <w:t>-</w:t>
        </w:r>
      </w:ins>
      <w:del w:id="272" w:author="Adam Hay" w:date="2016-10-12T20:17:00Z">
        <w:r w:rsidDel="001B5012">
          <w:delText xml:space="preserve"> </w:delText>
        </w:r>
      </w:del>
      <w:r>
        <w:t>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3" w:name="_Toc464067321"/>
      <w:r>
        <w:t>Emergency preparedness and response</w:t>
      </w:r>
      <w:bookmarkEnd w:id="273"/>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 xml:space="preserve">An Emergency Procedure should be a documented procedure that </w:t>
      </w:r>
      <w:proofErr w:type="gramStart"/>
      <w:r>
        <w:t>is published and communicated to all workers involved in a particular area or working on a particular project or site</w:t>
      </w:r>
      <w:proofErr w:type="gramEnd"/>
      <w:r>
        <w:t>.</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 xml:space="preserve">Any revisions to an Emergency Procedure </w:t>
      </w:r>
      <w:proofErr w:type="gramStart"/>
      <w:r>
        <w:t>should be published and communicated to all relevant workers</w:t>
      </w:r>
      <w:proofErr w:type="gramEnd"/>
      <w:r>
        <w:t>.</w:t>
      </w:r>
    </w:p>
    <w:p w14:paraId="3699D2E9" w14:textId="7E0EB9D5" w:rsidR="00953B0D" w:rsidDel="001B5012" w:rsidRDefault="00953B0D" w:rsidP="00953B0D">
      <w:pPr>
        <w:pStyle w:val="BodyText"/>
        <w:rPr>
          <w:del w:id="274" w:author="Adam Hay" w:date="2016-10-12T20:17:00Z"/>
        </w:rPr>
      </w:pPr>
      <w:del w:id="275" w:author="Adam Hay" w:date="2016-10-12T20:17:00Z">
        <w:r w:rsidDel="001B5012">
          <w:delText>When developing Emergency Procedures within an organization, the following should be considered:</w:delText>
        </w:r>
      </w:del>
    </w:p>
    <w:p w14:paraId="463CFE13" w14:textId="15FC11F9" w:rsidR="00953B0D" w:rsidDel="001B5012" w:rsidRDefault="00953B0D" w:rsidP="00111C86">
      <w:pPr>
        <w:pStyle w:val="Bullet1"/>
        <w:rPr>
          <w:del w:id="276" w:author="Adam Hay" w:date="2016-10-12T20:17:00Z"/>
        </w:rPr>
      </w:pPr>
      <w:del w:id="277" w:author="Adam Hay" w:date="2016-10-12T20:17:00Z">
        <w:r w:rsidDel="001B5012">
          <w:delText>identifying all possible hazards;</w:delText>
        </w:r>
      </w:del>
    </w:p>
    <w:p w14:paraId="2CEBF90B" w14:textId="024A3F06" w:rsidR="00953B0D" w:rsidDel="001B5012" w:rsidRDefault="00953B0D" w:rsidP="00111C86">
      <w:pPr>
        <w:pStyle w:val="Bullet1"/>
        <w:rPr>
          <w:del w:id="278" w:author="Adam Hay" w:date="2016-10-12T20:17:00Z"/>
        </w:rPr>
      </w:pPr>
      <w:del w:id="279" w:author="Adam Hay" w:date="2016-10-12T20:17:00Z">
        <w:r w:rsidDel="001B5012">
          <w:delText>list the potential consequences of each hazard;</w:delText>
        </w:r>
      </w:del>
    </w:p>
    <w:p w14:paraId="73BDE22D" w14:textId="4CE2E564" w:rsidR="00953B0D" w:rsidDel="001B5012" w:rsidRDefault="00953B0D" w:rsidP="00111C86">
      <w:pPr>
        <w:pStyle w:val="Bullet1"/>
        <w:rPr>
          <w:del w:id="280" w:author="Adam Hay" w:date="2016-10-12T20:17:00Z"/>
        </w:rPr>
      </w:pPr>
      <w:del w:id="281" w:author="Adam Hay" w:date="2016-10-12T20:17:00Z">
        <w:r w:rsidDel="001B5012">
          <w:delText xml:space="preserve">identifying the required actions to counter each hazard, including escape routes, rescue plans, </w:delText>
        </w:r>
        <w:r w:rsidR="00111C86" w:rsidDel="001B5012">
          <w:delText>firefighting</w:delText>
        </w:r>
        <w:r w:rsidDel="001B5012">
          <w:delText xml:space="preserve"> and evacuation plans;</w:delText>
        </w:r>
      </w:del>
    </w:p>
    <w:p w14:paraId="569AC79D" w14:textId="37870C7D" w:rsidR="00953B0D" w:rsidDel="001B5012" w:rsidRDefault="00953B0D" w:rsidP="00111C86">
      <w:pPr>
        <w:pStyle w:val="Bullet1"/>
        <w:rPr>
          <w:del w:id="282" w:author="Adam Hay" w:date="2016-10-12T20:17:00Z"/>
        </w:rPr>
      </w:pPr>
      <w:del w:id="283" w:author="Adam Hay" w:date="2016-10-12T20:17:00Z">
        <w:r w:rsidDel="001B5012">
          <w:delText>determining and obtaining the resources necessary to carry out the planned action;</w:delText>
        </w:r>
      </w:del>
    </w:p>
    <w:p w14:paraId="0AE8C833" w14:textId="64C04ADF" w:rsidR="00953B0D" w:rsidDel="001B5012" w:rsidRDefault="00953B0D" w:rsidP="00111C86">
      <w:pPr>
        <w:pStyle w:val="Bullet1"/>
        <w:rPr>
          <w:del w:id="284" w:author="Adam Hay" w:date="2016-10-12T20:17:00Z"/>
        </w:rPr>
      </w:pPr>
      <w:del w:id="285" w:author="Adam Hay" w:date="2016-10-12T20:17:00Z">
        <w:r w:rsidDel="001B5012">
          <w:delText>developing detailed procedures that reflect these potential hazards and corresponding response plans;</w:delText>
        </w:r>
      </w:del>
    </w:p>
    <w:p w14:paraId="1F55112A" w14:textId="400535D6" w:rsidR="00953B0D" w:rsidDel="001B5012" w:rsidRDefault="00953B0D" w:rsidP="00111C86">
      <w:pPr>
        <w:pStyle w:val="Bullet1"/>
        <w:rPr>
          <w:del w:id="286" w:author="Adam Hay" w:date="2016-10-12T20:17:00Z"/>
        </w:rPr>
      </w:pPr>
      <w:del w:id="287" w:author="Adam Hay" w:date="2016-10-12T20:17:00Z">
        <w:r w:rsidDel="001B5012">
          <w:lastRenderedPageBreak/>
          <w:delText>train employees in these procedures by giving them manuals, conducting training sessions and implementing a system of regular response drills.</w:delText>
        </w:r>
      </w:del>
    </w:p>
    <w:p w14:paraId="1D803A6C" w14:textId="77777777" w:rsidR="00953B0D" w:rsidRDefault="00953B0D" w:rsidP="00953B0D">
      <w:pPr>
        <w:pStyle w:val="BodyText"/>
      </w:pPr>
      <w:r>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288" w:name="_Toc464067322"/>
      <w:r>
        <w:t>Incident reporting</w:t>
      </w:r>
      <w:bookmarkEnd w:id="288"/>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 xml:space="preserve">Incident Reports should be submitted </w:t>
      </w:r>
      <w:proofErr w:type="gramStart"/>
      <w:r>
        <w:t>without delay</w:t>
      </w:r>
      <w:proofErr w:type="gramEnd"/>
      <w:r>
        <w:t xml:space="preserve"> to ensure appropriate action is taken and the source of the incident has been addressed.</w:t>
      </w:r>
    </w:p>
    <w:p w14:paraId="50358B81" w14:textId="6DEDF669" w:rsidR="00953B0D" w:rsidDel="001B5012" w:rsidRDefault="00953B0D">
      <w:pPr>
        <w:pStyle w:val="BodyText"/>
        <w:rPr>
          <w:del w:id="289" w:author="Adam Hay" w:date="2016-10-12T20:17:00Z"/>
        </w:rPr>
      </w:pPr>
      <w:r>
        <w:t xml:space="preserve">An Incident Report is triggered by an incident or accident and involves a detailed </w:t>
      </w:r>
      <w:del w:id="290" w:author="Adam Hay" w:date="2016-10-12T20:17:00Z">
        <w:r w:rsidDel="001B5012">
          <w:delText>investigat</w:delText>
        </w:r>
        <w:r w:rsidR="00111C86" w:rsidDel="001B5012">
          <w:delText>ion into the incident including:</w:delText>
        </w:r>
      </w:del>
    </w:p>
    <w:p w14:paraId="3135BBCA" w14:textId="3CB94A30" w:rsidR="00953B0D" w:rsidDel="001B5012" w:rsidRDefault="00953B0D">
      <w:pPr>
        <w:pStyle w:val="BodyText"/>
        <w:rPr>
          <w:del w:id="291" w:author="Adam Hay" w:date="2016-10-12T20:17:00Z"/>
        </w:rPr>
        <w:pPrChange w:id="292" w:author="Adam Hay" w:date="2016-10-12T20:17:00Z">
          <w:pPr>
            <w:pStyle w:val="Bullet1"/>
          </w:pPr>
        </w:pPrChange>
      </w:pPr>
      <w:del w:id="293" w:author="Adam Hay" w:date="2016-10-12T20:17:00Z">
        <w:r w:rsidDel="001B5012">
          <w:delText>establishing a factual recollection of the incident, which includes identification and interviewing of all witnesses;</w:delText>
        </w:r>
      </w:del>
    </w:p>
    <w:p w14:paraId="75720BBF" w14:textId="2B5FF24C" w:rsidR="00953B0D" w:rsidDel="001B5012" w:rsidRDefault="00953B0D">
      <w:pPr>
        <w:pStyle w:val="BodyText"/>
        <w:rPr>
          <w:del w:id="294" w:author="Adam Hay" w:date="2016-10-12T20:17:00Z"/>
        </w:rPr>
        <w:pPrChange w:id="295" w:author="Adam Hay" w:date="2016-10-12T20:17:00Z">
          <w:pPr>
            <w:pStyle w:val="Bullet1"/>
          </w:pPr>
        </w:pPrChange>
      </w:pPr>
      <w:del w:id="296" w:author="Adam Hay" w:date="2016-10-12T20:17:00Z">
        <w:r w:rsidDel="001B5012">
          <w:delText>identification of the causes of the accident, and the measures required to prevent it from happening again;</w:delText>
        </w:r>
      </w:del>
    </w:p>
    <w:p w14:paraId="333996A6" w14:textId="7DB9FB4A" w:rsidR="00953B0D" w:rsidDel="001B5012" w:rsidRDefault="00953B0D">
      <w:pPr>
        <w:pStyle w:val="BodyText"/>
        <w:rPr>
          <w:del w:id="297" w:author="Adam Hay" w:date="2016-10-12T20:17:00Z"/>
        </w:rPr>
        <w:pPrChange w:id="298" w:author="Adam Hay" w:date="2016-10-12T20:17:00Z">
          <w:pPr>
            <w:pStyle w:val="Bullet1"/>
          </w:pPr>
        </w:pPrChange>
      </w:pPr>
      <w:del w:id="299" w:author="Adam Hay" w:date="2016-10-12T20:17:00Z">
        <w:r w:rsidDel="001B5012">
          <w:delText>list the type of injury or injuries, if any and the response to those injuries and whether medical treatment was required;</w:delText>
        </w:r>
      </w:del>
    </w:p>
    <w:p w14:paraId="43552650" w14:textId="62EA5392" w:rsidR="00953B0D" w:rsidDel="001B5012" w:rsidRDefault="00953B0D">
      <w:pPr>
        <w:pStyle w:val="BodyText"/>
        <w:rPr>
          <w:del w:id="300" w:author="Adam Hay" w:date="2016-10-12T20:17:00Z"/>
        </w:rPr>
        <w:pPrChange w:id="301" w:author="Adam Hay" w:date="2016-10-12T20:17:00Z">
          <w:pPr>
            <w:pStyle w:val="Bullet1"/>
          </w:pPr>
        </w:pPrChange>
      </w:pPr>
      <w:del w:id="302" w:author="Adam Hay" w:date="2016-10-12T20:17:00Z">
        <w:r w:rsidDel="001B5012">
          <w:delText>implement and monitor preventative/corrective actions to ensure the incident does not happen again;</w:delText>
        </w:r>
      </w:del>
    </w:p>
    <w:p w14:paraId="34AB93E5" w14:textId="37732657" w:rsidR="00953B0D" w:rsidRDefault="00953B0D">
      <w:pPr>
        <w:pStyle w:val="BodyText"/>
        <w:pPrChange w:id="303" w:author="Adam Hay" w:date="2016-10-12T20:17:00Z">
          <w:pPr>
            <w:pStyle w:val="Bullet1"/>
          </w:pPr>
        </w:pPrChange>
      </w:pPr>
      <w:del w:id="304" w:author="Adam Hay" w:date="2016-10-12T20:17:00Z">
        <w:r w:rsidDel="001B5012">
          <w:delText>final classification of the incident.</w:delText>
        </w:r>
      </w:del>
      <w:proofErr w:type="gramStart"/>
      <w:ins w:id="305" w:author="Adam Hay" w:date="2016-10-12T20:17:00Z">
        <w:r w:rsidR="001B5012">
          <w:t>investigation</w:t>
        </w:r>
        <w:proofErr w:type="gramEnd"/>
        <w:r w:rsidR="001B5012">
          <w:t xml:space="preserve"> and response.</w:t>
        </w:r>
      </w:ins>
    </w:p>
    <w:p w14:paraId="355580F3" w14:textId="77777777" w:rsidR="00953B0D" w:rsidRDefault="00953B0D" w:rsidP="00953B0D">
      <w:pPr>
        <w:pStyle w:val="BodyText"/>
      </w:pPr>
      <w:r>
        <w:t xml:space="preserve">There are different levels of classifications, and the type of classification to use </w:t>
      </w:r>
      <w:proofErr w:type="gramStart"/>
      <w:r>
        <w:t>would usually be specified</w:t>
      </w:r>
      <w:proofErr w:type="gramEnd"/>
      <w:r>
        <w:t xml:space="preserve">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proofErr w:type="gramStart"/>
      <w:r>
        <w:t>fatalities</w:t>
      </w:r>
      <w:proofErr w:type="gramEnd"/>
      <w:r>
        <w:t>.</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56A7E6A2" w:rsidR="00953B0D" w:rsidDel="001B5012" w:rsidRDefault="00953B0D" w:rsidP="00953B0D">
      <w:pPr>
        <w:pStyle w:val="BodyText"/>
        <w:rPr>
          <w:del w:id="306" w:author="Adam Hay" w:date="2016-10-12T20:18:00Z"/>
        </w:rPr>
      </w:pPr>
      <w:del w:id="307" w:author="Adam Hay" w:date="2016-10-12T20:18:00Z">
        <w:r w:rsidDel="001B5012">
          <w:delText xml:space="preserve">A sample of an Incident Report has been provided in </w:delText>
        </w:r>
        <w:r w:rsidR="00783002" w:rsidDel="001B5012">
          <w:rPr>
            <w:highlight w:val="yellow"/>
          </w:rPr>
          <w:fldChar w:fldCharType="begin"/>
        </w:r>
        <w:r w:rsidR="00783002" w:rsidDel="001B5012">
          <w:delInstrText xml:space="preserve"> REF _Ref456787385 \r \h </w:delInstrText>
        </w:r>
        <w:r w:rsidR="00783002" w:rsidDel="001B5012">
          <w:rPr>
            <w:highlight w:val="yellow"/>
          </w:rPr>
        </w:r>
        <w:r w:rsidR="00783002" w:rsidDel="001B5012">
          <w:rPr>
            <w:highlight w:val="yellow"/>
          </w:rPr>
          <w:fldChar w:fldCharType="separate"/>
        </w:r>
        <w:r w:rsidR="00783002" w:rsidDel="001B5012">
          <w:delText>Figure 2</w:delText>
        </w:r>
        <w:r w:rsidR="00783002" w:rsidDel="001B5012">
          <w:rPr>
            <w:highlight w:val="yellow"/>
          </w:rPr>
          <w:fldChar w:fldCharType="end"/>
        </w:r>
        <w:r w:rsidDel="001B5012">
          <w:delText>.  The government bodies responsible for workplace or occupational health and safety will usually be able provide a guideline on compliant incident reporting.</w:delText>
        </w:r>
      </w:del>
    </w:p>
    <w:p w14:paraId="2C314631" w14:textId="03D70ECB" w:rsidR="00953B0D" w:rsidRDefault="00953B0D" w:rsidP="00111C86">
      <w:pPr>
        <w:pStyle w:val="BodyText"/>
        <w:jc w:val="center"/>
      </w:pPr>
    </w:p>
    <w:p w14:paraId="39C99A2C" w14:textId="03556832" w:rsidR="00953B0D" w:rsidRDefault="00953B0D" w:rsidP="00111C86">
      <w:pPr>
        <w:pStyle w:val="Heading3"/>
      </w:pPr>
      <w:bookmarkStart w:id="308" w:name="_Toc464067323"/>
      <w:r>
        <w:lastRenderedPageBreak/>
        <w:t>Auditing</w:t>
      </w:r>
      <w:bookmarkEnd w:id="308"/>
    </w:p>
    <w:p w14:paraId="062C4ED9" w14:textId="158EDF96" w:rsidR="00953B0D" w:rsidRDefault="00953B0D" w:rsidP="00953B0D">
      <w:pPr>
        <w:pStyle w:val="BodyText"/>
      </w:pPr>
      <w:r>
        <w:t xml:space="preserve">Regular auditing is a keystone to the success of any management system, and this is no different for safety management.  It is important to state the objectives of auditing a safety management system and to approach it in a detailed and documented manner.  A </w:t>
      </w:r>
      <w:proofErr w:type="gramStart"/>
      <w:r>
        <w:t>safety management system audit</w:t>
      </w:r>
      <w:proofErr w:type="gramEnd"/>
      <w:r>
        <w:t xml:space="preserve"> </w:t>
      </w:r>
      <w:del w:id="309" w:author="Adam Hay" w:date="2016-10-12T20:19:00Z">
        <w:r w:rsidDel="001B5012">
          <w:delText>could include</w:delText>
        </w:r>
      </w:del>
      <w:ins w:id="310" w:author="Adam Hay" w:date="2016-10-12T20:19:00Z">
        <w:r w:rsidR="001B5012">
          <w:t>will</w:t>
        </w:r>
      </w:ins>
      <w:r w:rsidR="004945D2">
        <w:t xml:space="preserve"> ensure</w:t>
      </w:r>
      <w:r>
        <w:t xml:space="preserve"> that:</w:t>
      </w:r>
    </w:p>
    <w:p w14:paraId="6CD98B88" w14:textId="5BEC2B2C" w:rsidR="00953B0D" w:rsidRDefault="00953B0D" w:rsidP="00111C86">
      <w:pPr>
        <w:pStyle w:val="Bullet1"/>
      </w:pPr>
      <w:r>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proofErr w:type="gramStart"/>
      <w:r>
        <w:t>any</w:t>
      </w:r>
      <w:proofErr w:type="gramEnd"/>
      <w:r>
        <w:t xml:space="preserve">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19626BD6" w:rsidR="00953B0D" w:rsidRDefault="00953B0D" w:rsidP="00953B0D">
      <w:pPr>
        <w:pStyle w:val="BodyText"/>
      </w:pPr>
      <w:r>
        <w:t xml:space="preserve">Government bodies or authorities responsible for safety management will often be able to provide the framework or requirements for compliant auditing.  In </w:t>
      </w:r>
      <w:del w:id="311" w:author="Adam Hay" w:date="2016-10-12T20:19:00Z">
        <w:r w:rsidDel="001B5012">
          <w:delText xml:space="preserve">many </w:delText>
        </w:r>
      </w:del>
      <w:ins w:id="312" w:author="Adam Hay" w:date="2016-10-12T20:19:00Z">
        <w:r w:rsidR="001B5012">
          <w:t xml:space="preserve">some </w:t>
        </w:r>
      </w:ins>
      <w:r>
        <w:t xml:space="preserve">cases, </w:t>
      </w:r>
      <w:proofErr w:type="gramStart"/>
      <w:r>
        <w:t>3</w:t>
      </w:r>
      <w:r w:rsidRPr="00111C86">
        <w:rPr>
          <w:vertAlign w:val="superscript"/>
        </w:rPr>
        <w:t>rd</w:t>
      </w:r>
      <w:proofErr w:type="gramEnd"/>
      <w:r w:rsidR="00111C86">
        <w:t xml:space="preserve"> </w:t>
      </w:r>
      <w:r>
        <w:t xml:space="preserve">party auditing of a company’s safety management </w:t>
      </w:r>
      <w:del w:id="313" w:author="Adam Hay" w:date="2016-10-12T20:19:00Z">
        <w:r w:rsidDel="001B5012">
          <w:delText xml:space="preserve">is </w:delText>
        </w:r>
      </w:del>
      <w:ins w:id="314" w:author="Adam Hay" w:date="2016-10-12T20:19:00Z">
        <w:r w:rsidR="001B5012">
          <w:t xml:space="preserve">may be </w:t>
        </w:r>
      </w:ins>
      <w:r>
        <w:t>mandatory.</w:t>
      </w:r>
    </w:p>
    <w:p w14:paraId="3B74B8A6" w14:textId="12809B2F" w:rsidR="00953B0D" w:rsidRDefault="00953B0D" w:rsidP="00C20162">
      <w:pPr>
        <w:pStyle w:val="Heading3"/>
      </w:pPr>
      <w:bookmarkStart w:id="315" w:name="_Toc464067324"/>
      <w:r>
        <w:t>Monitoring and Evaluating Performance</w:t>
      </w:r>
      <w:bookmarkEnd w:id="315"/>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roofErr w:type="gramStart"/>
      <w:r>
        <w:t>;</w:t>
      </w:r>
      <w:proofErr w:type="gramEnd"/>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 xml:space="preserve">The number of safety training programs, awareness sessions, general consultations and the resultant feedback of such activities can show how effectively the safety policies, goals and objectives </w:t>
      </w:r>
      <w:proofErr w:type="gramStart"/>
      <w:r>
        <w:t>are communicated</w:t>
      </w:r>
      <w:proofErr w:type="gramEnd"/>
      <w:r>
        <w:t xml:space="preserve"> to the workforce and whether workforce feedback is acted upon.</w:t>
      </w:r>
    </w:p>
    <w:p w14:paraId="609E8A60" w14:textId="4CE31B09" w:rsidR="00953B0D" w:rsidRDefault="00953B0D" w:rsidP="00953B0D">
      <w:pPr>
        <w:pStyle w:val="Heading1"/>
      </w:pPr>
      <w:bookmarkStart w:id="316" w:name="_Toc464067325"/>
      <w:r>
        <w:t>RISK ASSESSMENT OF WORK ACTIVITIES</w:t>
      </w:r>
      <w:bookmarkEnd w:id="316"/>
    </w:p>
    <w:p w14:paraId="3F911870" w14:textId="77777777" w:rsidR="00953B0D" w:rsidRPr="00953B0D" w:rsidRDefault="00953B0D" w:rsidP="00953B0D">
      <w:pPr>
        <w:pStyle w:val="Heading1separatationline"/>
      </w:pPr>
    </w:p>
    <w:p w14:paraId="3D2F6D07" w14:textId="3519B89B" w:rsidR="00953B0D" w:rsidRDefault="00953B0D" w:rsidP="00953B0D">
      <w:pPr>
        <w:pStyle w:val="BodyText"/>
      </w:pPr>
      <w:r>
        <w:t xml:space="preserve">This section deals with the risk assessment process in detail. </w:t>
      </w:r>
      <w:del w:id="317" w:author="Adam Hay" w:date="2017-03-28T20:19:00Z">
        <w:r w:rsidDel="00D813E5">
          <w:delText>IALA Guideline 1018 on Risk Management can also be referred to for content on the principles of risk management and details of the risk assessment process.</w:delText>
        </w:r>
      </w:del>
    </w:p>
    <w:p w14:paraId="5F766B73" w14:textId="77777777" w:rsidR="00953B0D" w:rsidRDefault="00953B0D" w:rsidP="00953B0D">
      <w:pPr>
        <w:pStyle w:val="BodyText"/>
      </w:pPr>
      <w:r>
        <w:t xml:space="preserve">Any safety management system or SMP should either provide a detailed risk assessment of the various work activities, or the process and mechanism by which the risk assessments </w:t>
      </w:r>
      <w:proofErr w:type="gramStart"/>
      <w:r>
        <w:t>should be carried out</w:t>
      </w:r>
      <w:proofErr w:type="gramEnd"/>
      <w:r>
        <w:t>.</w:t>
      </w:r>
    </w:p>
    <w:p w14:paraId="5D0506AC" w14:textId="77777777" w:rsidR="00953B0D" w:rsidRDefault="00953B0D" w:rsidP="00953B0D">
      <w:pPr>
        <w:pStyle w:val="BodyText"/>
      </w:pPr>
      <w:r>
        <w:t xml:space="preserve">A risk assessment considers the consequences of someone </w:t>
      </w:r>
      <w:proofErr w:type="gramStart"/>
      <w:r>
        <w:t>being exposed</w:t>
      </w:r>
      <w:proofErr w:type="gramEnd"/>
      <w:r>
        <w:t xml:space="preserve"> to a hazard and the likelihood of it happening.  It </w:t>
      </w:r>
      <w:proofErr w:type="gramStart"/>
      <w:r>
        <w:t>can be undertaken</w:t>
      </w:r>
      <w:proofErr w:type="gramEnd"/>
      <w:r>
        <w:t xml:space="preserve">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18" w:name="_Toc464067326"/>
      <w:r>
        <w:t>Identify the hazards</w:t>
      </w:r>
      <w:bookmarkEnd w:id="318"/>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lastRenderedPageBreak/>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w:t>
      </w:r>
      <w:proofErr w:type="gramStart"/>
      <w:r>
        <w:t>and</w:t>
      </w:r>
      <w:proofErr w:type="gramEnd"/>
      <w:r>
        <w:t xml:space="preserve"> anticipate all possible hazards with a ‘what if’ approach.  Identify and class the hazards into different types</w:t>
      </w:r>
      <w:proofErr w:type="gramStart"/>
      <w:r>
        <w:t>;</w:t>
      </w:r>
      <w:proofErr w:type="gramEnd"/>
      <w:r>
        <w:t xml:space="preserve"> for example, physical, mechanical and/or electrical, chemical, biological and psychosocial environment.  Hazards can be part of the work process, such as mechanical hazards, noise or toxic properties of substances, or result from equipment or machine failures, chemical spills and structural failures.  A sample hazar</w:t>
      </w:r>
      <w:r w:rsidR="00783002">
        <w:t xml:space="preserve">ds table </w:t>
      </w:r>
      <w:proofErr w:type="gramStart"/>
      <w:r w:rsidR="00783002">
        <w:t>is provided</w:t>
      </w:r>
      <w:proofErr w:type="gramEnd"/>
      <w:r w:rsidR="00783002">
        <w:t xml:space="preserve">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 xml:space="preserve">A piece of plant, substance or a work process may have many different hazards but each needs to be </w:t>
      </w:r>
      <w:proofErr w:type="gramStart"/>
      <w:r>
        <w:t>identified</w:t>
      </w:r>
      <w:proofErr w:type="gramEnd"/>
      <w:r>
        <w:t xml:space="preserve">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19" w:name="_Ref456789809"/>
      <w:bookmarkStart w:id="320" w:name="_Toc464067333"/>
      <w:r w:rsidRPr="009E0397">
        <w:t xml:space="preserve">Example of </w:t>
      </w:r>
      <w:r>
        <w:t xml:space="preserve">a Table of </w:t>
      </w:r>
      <w:r w:rsidRPr="009E0397">
        <w:t>Common Hazards</w:t>
      </w:r>
      <w:bookmarkEnd w:id="319"/>
      <w:bookmarkEnd w:id="320"/>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21" w:name="_Toc464067327"/>
      <w:r>
        <w:t>Assess the risks</w:t>
      </w:r>
      <w:bookmarkEnd w:id="321"/>
    </w:p>
    <w:p w14:paraId="64C0AA4C" w14:textId="77777777" w:rsidR="00783002" w:rsidRPr="00783002" w:rsidRDefault="00783002" w:rsidP="00783002">
      <w:pPr>
        <w:pStyle w:val="Heading2separationline"/>
      </w:pPr>
    </w:p>
    <w:p w14:paraId="64A302FF" w14:textId="2ADC9F7A" w:rsidR="008E4BB1" w:rsidRDefault="008E4BB1" w:rsidP="008E4BB1">
      <w:pPr>
        <w:pStyle w:val="BodyText"/>
      </w:pPr>
      <w:r>
        <w:t xml:space="preserve">Risk assessments </w:t>
      </w:r>
      <w:proofErr w:type="gramStart"/>
      <w:r>
        <w:t>should be based</w:t>
      </w:r>
      <w:proofErr w:type="gramEnd"/>
      <w:r>
        <w:t xml:space="preserve"> on a particular activity or work area and the risks and consequences should be assessed </w:t>
      </w:r>
      <w:r w:rsidR="00783002">
        <w:t>through use of a Risk Matrix.  An e</w:t>
      </w:r>
      <w:r>
        <w:t xml:space="preserve">xample of a risk matrix </w:t>
      </w:r>
      <w:proofErr w:type="gramStart"/>
      <w:r>
        <w:t>is given</w:t>
      </w:r>
      <w:proofErr w:type="gramEnd"/>
      <w:r>
        <w:t xml:space="preserve">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 xml:space="preserve">Figure </w:t>
      </w:r>
      <w:r w:rsidR="00783002">
        <w:rPr>
          <w:highlight w:val="yellow"/>
        </w:rPr>
        <w:fldChar w:fldCharType="end"/>
      </w:r>
      <w:r w:rsidR="00C20162">
        <w:t>2</w:t>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lastRenderedPageBreak/>
        <w:t>i</w:t>
      </w:r>
      <w:r w:rsidR="008E4BB1">
        <w:t>dentifying the measures required to mitigate and resolve those risks;</w:t>
      </w:r>
    </w:p>
    <w:p w14:paraId="3EFE89DE" w14:textId="27FDBF19" w:rsidR="008E4BB1" w:rsidRDefault="00783002" w:rsidP="00783002">
      <w:pPr>
        <w:pStyle w:val="Bullet1"/>
      </w:pPr>
      <w:proofErr w:type="gramStart"/>
      <w:r>
        <w:t>i</w:t>
      </w:r>
      <w:r w:rsidR="008E4BB1">
        <w:t>dentifying</w:t>
      </w:r>
      <w:proofErr w:type="gramEnd"/>
      <w:r w:rsidR="008E4BB1">
        <w:t xml:space="preserve"> the residual risk and formulating suggestions.</w:t>
      </w:r>
    </w:p>
    <w:p w14:paraId="45FBCC7C" w14:textId="5D373A50" w:rsidR="008E4BB1" w:rsidRDefault="008E4BB1" w:rsidP="008E4BB1">
      <w:pPr>
        <w:pStyle w:val="BodyText"/>
      </w:pPr>
      <w:r>
        <w:t xml:space="preserve">An example of the process </w:t>
      </w:r>
      <w:proofErr w:type="gramStart"/>
      <w:r>
        <w:t>is provided</w:t>
      </w:r>
      <w:proofErr w:type="gramEnd"/>
      <w:r>
        <w:t xml:space="preserve"> </w:t>
      </w:r>
      <w:r w:rsidRPr="00284F92">
        <w:t xml:space="preserve">in </w:t>
      </w:r>
      <w:del w:id="322" w:author="Adam Hay" w:date="2016-10-12T20:21:00Z">
        <w:r w:rsidR="00284F92" w:rsidRPr="00284F92" w:rsidDel="00704FC5">
          <w:fldChar w:fldCharType="begin"/>
        </w:r>
        <w:r w:rsidR="00284F92" w:rsidRPr="00284F92" w:rsidDel="00704FC5">
          <w:delInstrText xml:space="preserve"> REF _Ref212346314 \r \h </w:delInstrText>
        </w:r>
        <w:r w:rsidR="00284F92" w:rsidDel="00704FC5">
          <w:delInstrText xml:space="preserve"> \* MERGEFORMAT </w:delInstrText>
        </w:r>
        <w:r w:rsidR="00284F92" w:rsidRPr="00284F92" w:rsidDel="00704FC5">
          <w:fldChar w:fldCharType="separate"/>
        </w:r>
        <w:r w:rsidR="00631CA3" w:rsidDel="00704FC5">
          <w:delText>Figure 4</w:delText>
        </w:r>
        <w:r w:rsidR="00284F92" w:rsidRPr="00284F92" w:rsidDel="00704FC5">
          <w:fldChar w:fldCharType="end"/>
        </w:r>
      </w:del>
      <w:ins w:id="323" w:author="Adam Hay" w:date="2016-10-12T20:21:00Z">
        <w:r w:rsidR="00704FC5" w:rsidRPr="00284F92">
          <w:fldChar w:fldCharType="begin"/>
        </w:r>
        <w:r w:rsidR="00704FC5" w:rsidRPr="00284F92">
          <w:instrText xml:space="preserve"> REF _Ref212346314 \r \h </w:instrText>
        </w:r>
        <w:r w:rsidR="00704FC5">
          <w:instrText xml:space="preserve"> \* MERGEFORMAT </w:instrText>
        </w:r>
      </w:ins>
      <w:ins w:id="324" w:author="Adam Hay" w:date="2016-10-12T20:21:00Z">
        <w:r w:rsidR="00704FC5" w:rsidRPr="00284F92">
          <w:fldChar w:fldCharType="separate"/>
        </w:r>
        <w:r w:rsidR="00704FC5">
          <w:t xml:space="preserve">Figure </w:t>
        </w:r>
        <w:r w:rsidR="00704FC5" w:rsidRPr="00284F92">
          <w:fldChar w:fldCharType="end"/>
        </w:r>
        <w:r w:rsidR="00704FC5">
          <w:t>1</w:t>
        </w:r>
      </w:ins>
      <w:r w:rsidRPr="00284F92">
        <w:t>.</w:t>
      </w:r>
    </w:p>
    <w:p w14:paraId="00DC2836" w14:textId="123902A7" w:rsidR="00783002" w:rsidRDefault="00783002" w:rsidP="00783002">
      <w:pPr>
        <w:pStyle w:val="BodyText"/>
        <w:jc w:val="center"/>
      </w:pPr>
      <w:r w:rsidRPr="009E0397">
        <w:rPr>
          <w:i/>
          <w:noProof/>
          <w:lang w:eastAsia="en-GB"/>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2"/>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325" w:name="_Ref456787313"/>
      <w:bookmarkStart w:id="326" w:name="_Toc464067334"/>
      <w:r>
        <w:t>Example of a Risk Matrix</w:t>
      </w:r>
      <w:bookmarkEnd w:id="325"/>
      <w:bookmarkEnd w:id="326"/>
    </w:p>
    <w:p w14:paraId="67E08BC8" w14:textId="4C98F673" w:rsidR="008E4BB1" w:rsidRDefault="008E4BB1" w:rsidP="00783002">
      <w:pPr>
        <w:pStyle w:val="Heading2"/>
      </w:pPr>
      <w:bookmarkStart w:id="327" w:name="_Toc464067328"/>
      <w:r>
        <w:t>Control the risks</w:t>
      </w:r>
      <w:bookmarkEnd w:id="327"/>
    </w:p>
    <w:p w14:paraId="233387D9" w14:textId="77777777" w:rsidR="00783002" w:rsidRPr="00783002" w:rsidRDefault="00783002" w:rsidP="00783002">
      <w:pPr>
        <w:pStyle w:val="Heading2separationline"/>
      </w:pPr>
    </w:p>
    <w:p w14:paraId="7B063AE1" w14:textId="77777777" w:rsidR="00704FC5" w:rsidRDefault="008E4BB1" w:rsidP="00704FC5">
      <w:pPr>
        <w:pStyle w:val="BodyText"/>
      </w:pPr>
      <w:r>
        <w:t xml:space="preserve">The risk assessment must indicate what control measures are to </w:t>
      </w:r>
      <w:proofErr w:type="gramStart"/>
      <w:r>
        <w:t>be used</w:t>
      </w:r>
      <w:proofErr w:type="gramEnd"/>
      <w:r>
        <w:t xml:space="preserve"> to minimise potential for injury to employees and contractors or damage to plant and equipment.  In some cases, control measures </w:t>
      </w:r>
      <w:proofErr w:type="gramStart"/>
      <w:r>
        <w:t>should also be selected</w:t>
      </w:r>
      <w:proofErr w:type="gramEnd"/>
      <w:r>
        <w:t xml:space="preserve"> in accordance with the hierarchy of control, which is (in priority order): elimination, substitution, isolation, engineering, administration and personal protective equipment</w:t>
      </w:r>
      <w:ins w:id="328" w:author="Adam Hay" w:date="2016-10-12T20:22:00Z">
        <w:r w:rsidR="00704FC5">
          <w:t xml:space="preserve">. </w:t>
        </w:r>
      </w:ins>
      <w:del w:id="329" w:author="Adam Hay" w:date="2016-10-12T20:22:00Z">
        <w:r w:rsidDel="00704FC5">
          <w:delText xml:space="preserve"> identifying the residual risk and implement control measures.  </w:delText>
        </w:r>
      </w:del>
      <w:r>
        <w:t xml:space="preserve">The way of controlling risks </w:t>
      </w:r>
      <w:proofErr w:type="gramStart"/>
      <w:r>
        <w:t>is ranked</w:t>
      </w:r>
      <w:proofErr w:type="gramEnd"/>
      <w:r>
        <w:t xml:space="preserve"> from the highest level of protection and reliability to the lowest as shown in </w:t>
      </w:r>
      <w:del w:id="330" w:author="Adam Hay" w:date="2016-10-12T20:22:00Z">
        <w:r w:rsidR="00783002" w:rsidDel="00704FC5">
          <w:rPr>
            <w:highlight w:val="yellow"/>
          </w:rPr>
          <w:fldChar w:fldCharType="begin"/>
        </w:r>
        <w:r w:rsidR="00783002" w:rsidDel="00704FC5">
          <w:delInstrText xml:space="preserve"> REF _Ref456787313 \r \h </w:delInstrText>
        </w:r>
        <w:r w:rsidR="00783002" w:rsidDel="00704FC5">
          <w:rPr>
            <w:highlight w:val="yellow"/>
          </w:rPr>
        </w:r>
        <w:r w:rsidR="00783002" w:rsidDel="00704FC5">
          <w:rPr>
            <w:highlight w:val="yellow"/>
          </w:rPr>
          <w:fldChar w:fldCharType="separate"/>
        </w:r>
        <w:r w:rsidR="00631CA3" w:rsidDel="00704FC5">
          <w:delText>Figure 3</w:delText>
        </w:r>
        <w:r w:rsidR="00783002" w:rsidDel="00704FC5">
          <w:rPr>
            <w:highlight w:val="yellow"/>
          </w:rPr>
          <w:fldChar w:fldCharType="end"/>
        </w:r>
      </w:del>
      <w:ins w:id="331" w:author="Adam Hay" w:date="2016-10-12T20:22:00Z">
        <w:r w:rsidR="00704FC5">
          <w:rPr>
            <w:highlight w:val="yellow"/>
          </w:rPr>
          <w:fldChar w:fldCharType="begin"/>
        </w:r>
        <w:r w:rsidR="00704FC5">
          <w:instrText xml:space="preserve"> REF _Ref456787313 \r \h </w:instrText>
        </w:r>
      </w:ins>
      <w:r w:rsidR="00704FC5">
        <w:rPr>
          <w:highlight w:val="yellow"/>
        </w:rPr>
      </w:r>
      <w:ins w:id="332" w:author="Adam Hay" w:date="2016-10-12T20:22:00Z">
        <w:r w:rsidR="00704FC5">
          <w:rPr>
            <w:highlight w:val="yellow"/>
          </w:rPr>
          <w:fldChar w:fldCharType="separate"/>
        </w:r>
        <w:r w:rsidR="00704FC5">
          <w:t xml:space="preserve">Figure </w:t>
        </w:r>
        <w:r w:rsidR="00704FC5">
          <w:rPr>
            <w:highlight w:val="yellow"/>
          </w:rPr>
          <w:fldChar w:fldCharType="end"/>
        </w:r>
        <w:r w:rsidR="00704FC5">
          <w:t>2</w:t>
        </w:r>
      </w:ins>
      <w:r w:rsidR="00783002">
        <w:t>.</w:t>
      </w:r>
      <w:ins w:id="333" w:author="Adam Hay" w:date="2016-10-12T20:23:00Z">
        <w:r w:rsidR="00704FC5">
          <w:t xml:space="preserve"> </w:t>
        </w:r>
      </w:ins>
      <w:r w:rsidR="00704FC5">
        <w:t xml:space="preserve">This ranking </w:t>
      </w:r>
      <w:proofErr w:type="gramStart"/>
      <w:r w:rsidR="00704FC5">
        <w:t>is known</w:t>
      </w:r>
      <w:proofErr w:type="gramEnd"/>
      <w:r w:rsidR="00704FC5">
        <w:t xml:space="preserve"> as the hierarchy of risk control.</w:t>
      </w:r>
    </w:p>
    <w:p w14:paraId="390DCAD7" w14:textId="2DA6DF5E" w:rsidR="00704FC5" w:rsidRDefault="00704FC5" w:rsidP="00704FC5">
      <w:pPr>
        <w:pStyle w:val="BodyText"/>
      </w:pPr>
      <w:r>
        <w:t xml:space="preserve">A general representation of the hierarchy of control </w:t>
      </w:r>
      <w:proofErr w:type="gramStart"/>
      <w:r>
        <w:t>is provided</w:t>
      </w:r>
      <w:proofErr w:type="gramEnd"/>
      <w:r>
        <w:t xml:space="preserve"> in </w:t>
      </w:r>
      <w:r>
        <w:rPr>
          <w:highlight w:val="yellow"/>
        </w:rPr>
        <w:fldChar w:fldCharType="begin"/>
      </w:r>
      <w:r>
        <w:instrText xml:space="preserve"> REF _Ref212346333 \r \h </w:instrText>
      </w:r>
      <w:r>
        <w:rPr>
          <w:highlight w:val="yellow"/>
        </w:rPr>
      </w:r>
      <w:r>
        <w:rPr>
          <w:highlight w:val="yellow"/>
        </w:rPr>
        <w:fldChar w:fldCharType="separate"/>
      </w:r>
      <w:r>
        <w:t xml:space="preserve">Figure </w:t>
      </w:r>
      <w:r>
        <w:rPr>
          <w:highlight w:val="yellow"/>
        </w:rPr>
        <w:fldChar w:fldCharType="end"/>
      </w:r>
      <w:del w:id="334" w:author="Adam Hay" w:date="2016-10-12T20:23:00Z">
        <w:r w:rsidDel="00704FC5">
          <w:delText>4</w:delText>
        </w:r>
      </w:del>
      <w:ins w:id="335" w:author="Adam Hay" w:date="2016-10-12T20:23:00Z">
        <w:r>
          <w:t>3</w:t>
        </w:r>
      </w:ins>
      <w:r>
        <w:t>.</w:t>
      </w:r>
    </w:p>
    <w:p w14:paraId="2137EB01" w14:textId="79C44E8C" w:rsidR="00783002" w:rsidRDefault="00783002" w:rsidP="008E4BB1">
      <w:pPr>
        <w:pStyle w:val="BodyText"/>
      </w:pPr>
    </w:p>
    <w:p w14:paraId="0AE1715B" w14:textId="23456C57" w:rsidR="00783002" w:rsidRDefault="00783002" w:rsidP="00783002">
      <w:pPr>
        <w:pStyle w:val="BodyText"/>
        <w:jc w:val="center"/>
      </w:pPr>
      <w:r w:rsidRPr="009E0397">
        <w:rPr>
          <w:noProof/>
          <w:color w:val="000000"/>
          <w:lang w:eastAsia="en-GB"/>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3"/>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336" w:name="_Ref212346314"/>
      <w:bookmarkStart w:id="337" w:name="_Toc212347933"/>
      <w:bookmarkStart w:id="338" w:name="_Toc464067335"/>
      <w:r w:rsidRPr="009E0397">
        <w:t>Risk Assessment Process</w:t>
      </w:r>
      <w:bookmarkEnd w:id="336"/>
      <w:bookmarkEnd w:id="337"/>
      <w:bookmarkEnd w:id="338"/>
    </w:p>
    <w:p w14:paraId="127B94DC" w14:textId="2EC9F535" w:rsidR="00783002" w:rsidRDefault="00783002" w:rsidP="00783002">
      <w:pPr>
        <w:pStyle w:val="BodyText"/>
        <w:jc w:val="center"/>
      </w:pPr>
      <w:r w:rsidRPr="009E0397">
        <w:rPr>
          <w:noProof/>
          <w:lang w:eastAsia="en-GB"/>
        </w:rPr>
        <w:lastRenderedPageBreak/>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4"/>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339" w:name="_Ref212346333"/>
      <w:bookmarkStart w:id="340" w:name="_Toc212347934"/>
      <w:bookmarkStart w:id="341" w:name="_Toc464067336"/>
      <w:r w:rsidRPr="009E0397">
        <w:t>Risk Hierarchy</w:t>
      </w:r>
      <w:bookmarkEnd w:id="339"/>
      <w:bookmarkEnd w:id="340"/>
      <w:bookmarkEnd w:id="341"/>
    </w:p>
    <w:p w14:paraId="0EBE0C78" w14:textId="57AD6F47" w:rsidR="008E4BB1" w:rsidDel="00704FC5" w:rsidRDefault="008E4BB1" w:rsidP="00783002">
      <w:pPr>
        <w:pStyle w:val="Heading2"/>
        <w:rPr>
          <w:del w:id="342" w:author="Adam Hay" w:date="2016-10-12T20:24:00Z"/>
        </w:rPr>
      </w:pPr>
      <w:del w:id="343" w:author="Adam Hay" w:date="2016-10-12T20:24:00Z">
        <w:r w:rsidDel="00704FC5">
          <w:delText>Monit</w:delText>
        </w:r>
        <w:r w:rsidR="00783002" w:rsidDel="00704FC5">
          <w:delText>or and review control measures</w:delText>
        </w:r>
      </w:del>
    </w:p>
    <w:p w14:paraId="6638846E" w14:textId="3921812D" w:rsidR="00783002" w:rsidRPr="00783002" w:rsidDel="00704FC5" w:rsidRDefault="00783002" w:rsidP="00783002">
      <w:pPr>
        <w:pStyle w:val="Heading2separationline"/>
        <w:rPr>
          <w:del w:id="344" w:author="Adam Hay" w:date="2016-10-12T20:24:00Z"/>
        </w:rPr>
      </w:pPr>
    </w:p>
    <w:p w14:paraId="75D3D58A" w14:textId="7FE8615C" w:rsidR="00704FC5" w:rsidRDefault="008E4BB1" w:rsidP="008E4BB1">
      <w:pPr>
        <w:pStyle w:val="BodyText"/>
      </w:pPr>
      <w:del w:id="345" w:author="Adam Hay" w:date="2016-10-12T20:24:00Z">
        <w:r w:rsidDel="00704FC5">
          <w:delText>The risk assessment process will allow identification of risk events and the control measures required.  This will allow the subsequent generation of documents and procedures that formalize the method of control and the process by which the control measures are managed.</w:delText>
        </w:r>
      </w:del>
    </w:p>
    <w:p w14:paraId="77CBD2C8" w14:textId="1C2103B1" w:rsidR="00284F92" w:rsidRDefault="00284F92" w:rsidP="00284F92">
      <w:pPr>
        <w:pStyle w:val="Heading1"/>
      </w:pPr>
      <w:bookmarkStart w:id="346" w:name="_Toc464067329"/>
      <w:r>
        <w:t>Terminology</w:t>
      </w:r>
      <w:bookmarkEnd w:id="346"/>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347" w:name="_Toc464067330"/>
      <w:r w:rsidRPr="00601E01">
        <w:rPr>
          <w:rFonts w:eastAsiaTheme="minorHAnsi"/>
        </w:rPr>
        <w:t>Some Key Terms</w:t>
      </w:r>
      <w:bookmarkEnd w:id="347"/>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 xml:space="preserve">Hazards vary greatly depending on the scope of activities, but in the context of AtoN may </w:t>
      </w:r>
      <w:proofErr w:type="gramStart"/>
      <w:r w:rsidRPr="00601E01">
        <w:t>incl</w:t>
      </w:r>
      <w:r>
        <w:t>ude:</w:t>
      </w:r>
      <w:proofErr w:type="gramEnd"/>
      <w:r>
        <w:t xml:space="preserv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1EC9C228" w14:textId="1486C26F" w:rsidR="006744D8" w:rsidRDefault="00601E01" w:rsidP="002C77F4">
      <w:pPr>
        <w:pStyle w:val="Heading1"/>
      </w:pPr>
      <w:bookmarkStart w:id="348" w:name="_Toc464067331"/>
      <w:r>
        <w:t>ACRONYM</w:t>
      </w:r>
      <w:r w:rsidR="006744D8">
        <w:t>s</w:t>
      </w:r>
      <w:bookmarkEnd w:id="348"/>
    </w:p>
    <w:p w14:paraId="3D2A3B11" w14:textId="77777777" w:rsidR="006744D8" w:rsidRDefault="006744D8" w:rsidP="006744D8">
      <w:pPr>
        <w:pStyle w:val="Heading1separatationline"/>
      </w:pPr>
    </w:p>
    <w:p w14:paraId="46566DE4" w14:textId="5E864483" w:rsidR="00C84FF7" w:rsidRDefault="00704FC5" w:rsidP="006744D8">
      <w:pPr>
        <w:pStyle w:val="Acronym"/>
        <w:rPr>
          <w:ins w:id="349" w:author="Adam Hay" w:date="2017-03-28T20:20:00Z"/>
        </w:rPr>
      </w:pPr>
      <w:del w:id="350" w:author="Adam Hay" w:date="2017-03-28T20:20:00Z">
        <w:r w:rsidDel="00D813E5">
          <w:delText>N/A</w:delText>
        </w:r>
      </w:del>
      <w:ins w:id="351" w:author="Adam Hay" w:date="2017-03-28T20:20:00Z">
        <w:r w:rsidR="00D813E5">
          <w:t>JSA</w:t>
        </w:r>
        <w:r w:rsidR="00D813E5">
          <w:tab/>
          <w:t>Job Safety Analysis</w:t>
        </w:r>
      </w:ins>
    </w:p>
    <w:p w14:paraId="1AA246E3" w14:textId="5B33077C" w:rsidR="00D813E5" w:rsidRDefault="00D813E5" w:rsidP="006744D8">
      <w:pPr>
        <w:pStyle w:val="Acronym"/>
        <w:rPr>
          <w:ins w:id="352" w:author="Adam Hay" w:date="2017-03-28T20:20:00Z"/>
        </w:rPr>
      </w:pPr>
      <w:ins w:id="353" w:author="Adam Hay" w:date="2017-03-28T20:20:00Z">
        <w:r>
          <w:t>PPE</w:t>
        </w:r>
        <w:r>
          <w:tab/>
          <w:t>Personal Protective Equipment</w:t>
        </w:r>
      </w:ins>
    </w:p>
    <w:p w14:paraId="5FFF2B75" w14:textId="5107CBCC" w:rsidR="00D813E5" w:rsidRDefault="00D813E5" w:rsidP="006744D8">
      <w:pPr>
        <w:pStyle w:val="Acronym"/>
        <w:rPr>
          <w:ins w:id="354" w:author="Adam Hay" w:date="2017-03-28T20:20:00Z"/>
        </w:rPr>
      </w:pPr>
      <w:ins w:id="355" w:author="Adam Hay" w:date="2017-03-28T20:20:00Z">
        <w:r>
          <w:t>SMP</w:t>
        </w:r>
        <w:r>
          <w:tab/>
          <w:t>Safety Management Plan</w:t>
        </w:r>
      </w:ins>
    </w:p>
    <w:p w14:paraId="4132B2F2" w14:textId="44433681" w:rsidR="00D813E5" w:rsidRDefault="00D813E5" w:rsidP="006744D8">
      <w:pPr>
        <w:pStyle w:val="Acronym"/>
        <w:rPr>
          <w:ins w:id="356" w:author="Adam Hay" w:date="2017-03-28T20:20:00Z"/>
        </w:rPr>
      </w:pPr>
      <w:ins w:id="357" w:author="Adam Hay" w:date="2017-03-28T20:20:00Z">
        <w:r>
          <w:t>SWMS</w:t>
        </w:r>
        <w:r>
          <w:tab/>
          <w:t>Safe Work Method Statement</w:t>
        </w:r>
      </w:ins>
    </w:p>
    <w:p w14:paraId="332241CD" w14:textId="3F9A7831" w:rsidR="00D813E5" w:rsidRDefault="00D813E5" w:rsidP="006744D8">
      <w:pPr>
        <w:pStyle w:val="Acronym"/>
        <w:rPr>
          <w:ins w:id="358" w:author="Adam Hay" w:date="2017-03-28T20:20:00Z"/>
        </w:rPr>
      </w:pPr>
      <w:ins w:id="359" w:author="Adam Hay" w:date="2017-03-28T20:20:00Z">
        <w:r>
          <w:lastRenderedPageBreak/>
          <w:t>SWP</w:t>
        </w:r>
        <w:r>
          <w:tab/>
          <w:t>Safe Working Procedure</w:t>
        </w:r>
      </w:ins>
    </w:p>
    <w:p w14:paraId="618ED551" w14:textId="2401BBA1" w:rsidR="00D813E5" w:rsidRDefault="00D813E5" w:rsidP="006744D8">
      <w:pPr>
        <w:pStyle w:val="Acronym"/>
      </w:pPr>
      <w:ins w:id="360" w:author="Adam Hay" w:date="2017-03-28T20:21:00Z">
        <w:r>
          <w:t>TBM</w:t>
        </w:r>
        <w:r>
          <w:tab/>
          <w:t>Tool Box Meeting</w:t>
        </w:r>
      </w:ins>
    </w:p>
    <w:p w14:paraId="15DEC715" w14:textId="77777777" w:rsidR="00D32DDF" w:rsidRDefault="00D32DDF" w:rsidP="002C77F4">
      <w:pPr>
        <w:pStyle w:val="Heading1"/>
      </w:pPr>
      <w:bookmarkStart w:id="361" w:name="_Toc464067332"/>
      <w:r>
        <w:t>R</w:t>
      </w:r>
      <w:r w:rsidR="0093492E">
        <w:t>EFERENCES</w:t>
      </w:r>
      <w:bookmarkEnd w:id="361"/>
    </w:p>
    <w:p w14:paraId="1E882083" w14:textId="77777777" w:rsidR="00D32DDF" w:rsidRDefault="00D32DDF" w:rsidP="00D32DDF">
      <w:pPr>
        <w:pStyle w:val="Heading1separatationline"/>
      </w:pPr>
    </w:p>
    <w:p w14:paraId="1B51FA53" w14:textId="74000241" w:rsidR="00D32DDF" w:rsidRDefault="00704FC5" w:rsidP="00D813E5">
      <w:pPr>
        <w:pStyle w:val="Reference"/>
        <w:numPr>
          <w:ilvl w:val="0"/>
          <w:numId w:val="0"/>
        </w:numPr>
        <w:ind w:left="567" w:hanging="567"/>
      </w:pPr>
      <w:r>
        <w:t>N/A</w:t>
      </w:r>
    </w:p>
    <w:p w14:paraId="18358504" w14:textId="77777777" w:rsidR="0042565E" w:rsidRPr="0042565E" w:rsidRDefault="0042565E" w:rsidP="00C84FF7">
      <w:pPr>
        <w:pStyle w:val="BodyText"/>
      </w:pPr>
    </w:p>
    <w:sectPr w:rsidR="0042565E" w:rsidRPr="0042565E" w:rsidSect="00C84FF7">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53FB9" w14:textId="77777777" w:rsidR="005835C9" w:rsidRDefault="005835C9" w:rsidP="003274DB">
      <w:r>
        <w:separator/>
      </w:r>
    </w:p>
    <w:p w14:paraId="68AA6CAE" w14:textId="77777777" w:rsidR="005835C9" w:rsidRDefault="005835C9"/>
  </w:endnote>
  <w:endnote w:type="continuationSeparator" w:id="0">
    <w:p w14:paraId="536463F6" w14:textId="77777777" w:rsidR="005835C9" w:rsidRDefault="005835C9" w:rsidP="003274DB">
      <w:r>
        <w:continuationSeparator/>
      </w:r>
    </w:p>
    <w:p w14:paraId="4D5BC07D" w14:textId="77777777" w:rsidR="005835C9" w:rsidRDefault="00583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331BB0" w:rsidRDefault="00331BB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331BB0" w:rsidRDefault="00331BB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331BB0" w:rsidRDefault="00331BB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331BB0" w:rsidRDefault="00331BB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331BB0" w:rsidRDefault="00331BB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331BB0" w:rsidRDefault="00331BB0" w:rsidP="008747E0">
    <w:pPr>
      <w:pStyle w:val="Footer"/>
    </w:pPr>
    <w:r>
      <w:rPr>
        <w:noProof/>
        <w:lang w:eastAsia="en-GB"/>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331BB0" w:rsidRPr="00ED2A8D" w:rsidRDefault="00331BB0" w:rsidP="008747E0">
    <w:pPr>
      <w:pStyle w:val="Footer"/>
    </w:pPr>
    <w:r w:rsidRPr="00442889">
      <w:rPr>
        <w:noProof/>
        <w:lang w:eastAsia="en-GB"/>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331BB0" w:rsidRPr="00ED2A8D" w:rsidRDefault="00331BB0" w:rsidP="008747E0">
    <w:pPr>
      <w:pStyle w:val="Footer"/>
    </w:pPr>
  </w:p>
  <w:p w14:paraId="1CBACF40" w14:textId="77777777" w:rsidR="00331BB0" w:rsidRPr="00ED2A8D" w:rsidRDefault="00331BB0" w:rsidP="008747E0">
    <w:pPr>
      <w:pStyle w:val="Footer"/>
    </w:pPr>
  </w:p>
  <w:p w14:paraId="45AD9CC7" w14:textId="77777777" w:rsidR="00331BB0" w:rsidRPr="00ED2A8D" w:rsidRDefault="00331BB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331BB0" w:rsidRDefault="00331BB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331BB0" w:rsidRPr="00C907DF" w:rsidRDefault="00331BB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331BB0" w:rsidRPr="00525922" w:rsidRDefault="00331BB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331BB0" w:rsidRPr="00C716E5" w:rsidRDefault="00331BB0" w:rsidP="00C716E5">
    <w:pPr>
      <w:pStyle w:val="Footer"/>
      <w:rPr>
        <w:sz w:val="15"/>
        <w:szCs w:val="15"/>
      </w:rPr>
    </w:pPr>
  </w:p>
  <w:p w14:paraId="1262B14D" w14:textId="77777777" w:rsidR="00331BB0" w:rsidRDefault="00331BB0" w:rsidP="00C716E5">
    <w:pPr>
      <w:pStyle w:val="Footerportrait"/>
    </w:pPr>
  </w:p>
  <w:p w14:paraId="6F388859" w14:textId="77777777" w:rsidR="00331BB0" w:rsidRPr="00C907DF" w:rsidRDefault="003142B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31BB0" w:rsidRPr="00C907DF">
      <w:t xml:space="preserve"> </w:t>
    </w:r>
    <w:r>
      <w:fldChar w:fldCharType="begin"/>
    </w:r>
    <w:r>
      <w:instrText xml:space="preserve"> STYLEREF "Document number" \* MERGEFORMAT </w:instrText>
    </w:r>
    <w:r>
      <w:fldChar w:fldCharType="separate"/>
    </w:r>
    <w:r>
      <w:t>1092</w:t>
    </w:r>
    <w:r>
      <w:fldChar w:fldCharType="end"/>
    </w:r>
    <w:r w:rsidR="00331BB0" w:rsidRPr="00C907DF">
      <w:t xml:space="preserve"> –</w:t>
    </w:r>
    <w:r w:rsidR="00331BB0">
      <w:t xml:space="preserve"> </w:t>
    </w:r>
    <w:r>
      <w:fldChar w:fldCharType="begin"/>
    </w:r>
    <w:r>
      <w:instrText xml:space="preserve"> STYLEREF "Document name" \* MERGEFORMAT </w:instrText>
    </w:r>
    <w:r>
      <w:fldChar w:fldCharType="separate"/>
    </w:r>
    <w:r>
      <w:t>Safety Management for AtoN Activities</w:t>
    </w:r>
    <w:r>
      <w:fldChar w:fldCharType="end"/>
    </w:r>
  </w:p>
  <w:p w14:paraId="66D3B311" w14:textId="77777777" w:rsidR="00331BB0" w:rsidRPr="00C907DF" w:rsidRDefault="003142B0" w:rsidP="00C716E5">
    <w:pPr>
      <w:pStyle w:val="Footerportrait"/>
    </w:pPr>
    <w:r>
      <w:fldChar w:fldCharType="begin"/>
    </w:r>
    <w:r>
      <w:instrText xml:space="preserve"> STYLEREF "Edition number" \* MERGEFORMAT </w:instrText>
    </w:r>
    <w:r>
      <w:fldChar w:fldCharType="separate"/>
    </w:r>
    <w:r>
      <w:t>Edition 2.0</w:t>
    </w:r>
    <w:r>
      <w:fldChar w:fldCharType="end"/>
    </w:r>
    <w:r w:rsidR="00331BB0">
      <w:t xml:space="preserve">  </w:t>
    </w:r>
    <w:r>
      <w:fldChar w:fldCharType="begin"/>
    </w:r>
    <w:r>
      <w:instrText xml:space="preserve"> STY</w:instrText>
    </w:r>
    <w:r>
      <w:instrText xml:space="preserve">LEREF "Document date" \* MERGEFORMAT </w:instrText>
    </w:r>
    <w:r>
      <w:fldChar w:fldCharType="separate"/>
    </w:r>
    <w:r>
      <w:t>December 2017</w:t>
    </w:r>
    <w:r>
      <w:fldChar w:fldCharType="end"/>
    </w:r>
    <w:r w:rsidR="00331BB0" w:rsidRPr="00C907DF">
      <w:tab/>
    </w:r>
    <w:r w:rsidR="00331BB0">
      <w:t xml:space="preserve">P </w:t>
    </w:r>
    <w:r w:rsidR="00331BB0" w:rsidRPr="00C907DF">
      <w:rPr>
        <w:rStyle w:val="PageNumber"/>
        <w:szCs w:val="15"/>
      </w:rPr>
      <w:fldChar w:fldCharType="begin"/>
    </w:r>
    <w:r w:rsidR="00331BB0" w:rsidRPr="00C907DF">
      <w:rPr>
        <w:rStyle w:val="PageNumber"/>
        <w:szCs w:val="15"/>
      </w:rPr>
      <w:instrText xml:space="preserve">PAGE  </w:instrText>
    </w:r>
    <w:r w:rsidR="00331BB0" w:rsidRPr="00C907DF">
      <w:rPr>
        <w:rStyle w:val="PageNumber"/>
        <w:szCs w:val="15"/>
      </w:rPr>
      <w:fldChar w:fldCharType="separate"/>
    </w:r>
    <w:r>
      <w:rPr>
        <w:rStyle w:val="PageNumber"/>
        <w:szCs w:val="15"/>
      </w:rPr>
      <w:t>4</w:t>
    </w:r>
    <w:r w:rsidR="00331BB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331BB0" w:rsidRDefault="00331BB0" w:rsidP="00C716E5">
    <w:pPr>
      <w:pStyle w:val="Footer"/>
    </w:pPr>
  </w:p>
  <w:p w14:paraId="1303D5D8" w14:textId="77777777" w:rsidR="00331BB0" w:rsidRDefault="00331BB0" w:rsidP="00C716E5">
    <w:pPr>
      <w:pStyle w:val="Footerportrait"/>
    </w:pPr>
  </w:p>
  <w:p w14:paraId="152F683C" w14:textId="77777777" w:rsidR="00331BB0" w:rsidRPr="00C907DF" w:rsidRDefault="003142B0" w:rsidP="00C716E5">
    <w:pPr>
      <w:pStyle w:val="Footerportrait"/>
      <w:rPr>
        <w:rStyle w:val="PageNumber"/>
        <w:szCs w:val="15"/>
      </w:rPr>
    </w:pPr>
    <w:r>
      <w:fldChar w:fldCharType="begin"/>
    </w:r>
    <w:r>
      <w:instrText xml:space="preserve"> STYLEREF "Document type" \* MERGEFORMAT </w:instrText>
    </w:r>
    <w:r>
      <w:fldChar w:fldCharType="separate"/>
    </w:r>
    <w:r w:rsidR="00AE3D55">
      <w:t>IALA Guideline</w:t>
    </w:r>
    <w:r>
      <w:fldChar w:fldCharType="end"/>
    </w:r>
    <w:r w:rsidR="00331BB0" w:rsidRPr="00C907DF">
      <w:t xml:space="preserve"> </w:t>
    </w:r>
    <w:r>
      <w:fldChar w:fldCharType="begin"/>
    </w:r>
    <w:r>
      <w:instrText xml:space="preserve"> STYLEREF "Document number" \* MERGEFORMAT </w:instrText>
    </w:r>
    <w:r>
      <w:fldChar w:fldCharType="separate"/>
    </w:r>
    <w:r w:rsidR="00AE3D55">
      <w:t>1092</w:t>
    </w:r>
    <w:r>
      <w:fldChar w:fldCharType="end"/>
    </w:r>
    <w:r w:rsidR="00331BB0" w:rsidRPr="00C907DF">
      <w:t xml:space="preserve"> –</w:t>
    </w:r>
    <w:r w:rsidR="00331BB0">
      <w:t xml:space="preserve"> </w:t>
    </w:r>
    <w:r>
      <w:fldChar w:fldCharType="begin"/>
    </w:r>
    <w:r>
      <w:instrText xml:space="preserve"> STYLEREF "Document name" \* MERGEFORMAT </w:instrText>
    </w:r>
    <w:r>
      <w:fldChar w:fldCharType="separate"/>
    </w:r>
    <w:r w:rsidR="00AE3D55">
      <w:t>Safety Management for AtoN Activities</w:t>
    </w:r>
    <w:r>
      <w:fldChar w:fldCharType="end"/>
    </w:r>
  </w:p>
  <w:p w14:paraId="56BE7214" w14:textId="77777777" w:rsidR="00331BB0" w:rsidRPr="00525922" w:rsidRDefault="003142B0" w:rsidP="00C716E5">
    <w:pPr>
      <w:pStyle w:val="Footerportrait"/>
    </w:pPr>
    <w:r>
      <w:fldChar w:fldCharType="begin"/>
    </w:r>
    <w:r>
      <w:instrText xml:space="preserve"> STYLEREF "Edition number</w:instrText>
    </w:r>
    <w:r>
      <w:instrText xml:space="preserve">" \* MERGEFORMAT </w:instrText>
    </w:r>
    <w:r>
      <w:fldChar w:fldCharType="separate"/>
    </w:r>
    <w:r w:rsidR="00AE3D55">
      <w:t>Edition 2.0</w:t>
    </w:r>
    <w:r>
      <w:fldChar w:fldCharType="end"/>
    </w:r>
    <w:r w:rsidR="00331BB0" w:rsidRPr="00C907DF">
      <w:tab/>
    </w:r>
    <w:r w:rsidR="00331BB0">
      <w:t xml:space="preserve">P </w:t>
    </w:r>
    <w:r w:rsidR="00331BB0" w:rsidRPr="00C907DF">
      <w:rPr>
        <w:rStyle w:val="PageNumber"/>
        <w:szCs w:val="15"/>
      </w:rPr>
      <w:fldChar w:fldCharType="begin"/>
    </w:r>
    <w:r w:rsidR="00331BB0" w:rsidRPr="00C907DF">
      <w:rPr>
        <w:rStyle w:val="PageNumber"/>
        <w:szCs w:val="15"/>
      </w:rPr>
      <w:instrText xml:space="preserve">PAGE  </w:instrText>
    </w:r>
    <w:r w:rsidR="00331BB0" w:rsidRPr="00C907DF">
      <w:rPr>
        <w:rStyle w:val="PageNumber"/>
        <w:szCs w:val="15"/>
      </w:rPr>
      <w:fldChar w:fldCharType="separate"/>
    </w:r>
    <w:r w:rsidR="00AE3D55">
      <w:rPr>
        <w:rStyle w:val="PageNumber"/>
        <w:szCs w:val="15"/>
      </w:rPr>
      <w:t>3</w:t>
    </w:r>
    <w:r w:rsidR="00331BB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331BB0" w:rsidRDefault="00331BB0" w:rsidP="00C716E5">
    <w:pPr>
      <w:pStyle w:val="Footer"/>
    </w:pPr>
  </w:p>
  <w:p w14:paraId="29766D6D" w14:textId="77777777" w:rsidR="00331BB0" w:rsidRDefault="00331BB0" w:rsidP="00C716E5">
    <w:pPr>
      <w:pStyle w:val="Footerportrait"/>
    </w:pPr>
  </w:p>
  <w:p w14:paraId="3F50A85E" w14:textId="77777777" w:rsidR="00331BB0" w:rsidRPr="00C907DF" w:rsidRDefault="003142B0" w:rsidP="00C84FF7">
    <w:pPr>
      <w:pStyle w:val="Footerportrait"/>
    </w:pPr>
    <w:r>
      <w:fldChar w:fldCharType="begin"/>
    </w:r>
    <w:r>
      <w:instrText xml:space="preserve"> STYLEREF "Document type" \* MERGEFORMAT </w:instrText>
    </w:r>
    <w:r>
      <w:fldChar w:fldCharType="separate"/>
    </w:r>
    <w:r>
      <w:t>IALA Guideline</w:t>
    </w:r>
    <w:r>
      <w:fldChar w:fldCharType="end"/>
    </w:r>
    <w:r w:rsidR="00331BB0" w:rsidRPr="00C907DF">
      <w:t xml:space="preserve"> </w:t>
    </w:r>
    <w:r>
      <w:fldChar w:fldCharType="begin"/>
    </w:r>
    <w:r>
      <w:instrText xml:space="preserve"> STYLEREF "Document number" \* MERGEFORMAT </w:instrText>
    </w:r>
    <w:r>
      <w:fldChar w:fldCharType="separate"/>
    </w:r>
    <w:r>
      <w:t>1092</w:t>
    </w:r>
    <w:r>
      <w:fldChar w:fldCharType="end"/>
    </w:r>
    <w:r w:rsidR="00331BB0" w:rsidRPr="00C907DF">
      <w:t xml:space="preserve"> –</w:t>
    </w:r>
    <w:r w:rsidR="00331BB0">
      <w:t xml:space="preserve"> </w:t>
    </w:r>
    <w:r>
      <w:fldChar w:fldCharType="begin"/>
    </w:r>
    <w:r>
      <w:instrText xml:space="preserve"> STYLEREF "Document name" \* MERGEFORMAT </w:instrText>
    </w:r>
    <w:r>
      <w:fldChar w:fldCharType="separate"/>
    </w:r>
    <w:r>
      <w:t>Safety Management for AtoN Activities</w:t>
    </w:r>
    <w:r>
      <w:fldChar w:fldCharType="end"/>
    </w:r>
    <w:r w:rsidR="00331BB0">
      <w:tab/>
    </w:r>
  </w:p>
  <w:p w14:paraId="1457F9B7" w14:textId="77777777" w:rsidR="00331BB0" w:rsidRPr="00C907DF" w:rsidRDefault="003142B0" w:rsidP="00C84FF7">
    <w:pPr>
      <w:pStyle w:val="Footerportrait"/>
    </w:pPr>
    <w:r>
      <w:fldChar w:fldCharType="begin"/>
    </w:r>
    <w:r>
      <w:instrText xml:space="preserve"> STYLEREF "Edition number" \* MERGEFORMAT </w:instrText>
    </w:r>
    <w:r>
      <w:fldChar w:fldCharType="separate"/>
    </w:r>
    <w:r>
      <w:t>Edition 2.0</w:t>
    </w:r>
    <w:r>
      <w:fldChar w:fldCharType="end"/>
    </w:r>
    <w:r w:rsidR="00331BB0">
      <w:t xml:space="preserve">  </w:t>
    </w:r>
    <w:r>
      <w:fldChar w:fldCharType="begin"/>
    </w:r>
    <w:r>
      <w:instrText xml:space="preserve"> STYLEREF "Document date" \* MERGEFORMAT </w:instrText>
    </w:r>
    <w:r>
      <w:fldChar w:fldCharType="separate"/>
    </w:r>
    <w:r>
      <w:t>December 2017</w:t>
    </w:r>
    <w:r>
      <w:fldChar w:fldCharType="end"/>
    </w:r>
    <w:r w:rsidR="00331BB0">
      <w:tab/>
    </w:r>
    <w:r w:rsidR="00331BB0">
      <w:rPr>
        <w:rStyle w:val="PageNumber"/>
        <w:szCs w:val="15"/>
      </w:rPr>
      <w:t xml:space="preserve">P </w:t>
    </w:r>
    <w:r w:rsidR="00331BB0" w:rsidRPr="00C907DF">
      <w:rPr>
        <w:rStyle w:val="PageNumber"/>
        <w:szCs w:val="15"/>
      </w:rPr>
      <w:fldChar w:fldCharType="begin"/>
    </w:r>
    <w:r w:rsidR="00331BB0" w:rsidRPr="00C907DF">
      <w:rPr>
        <w:rStyle w:val="PageNumber"/>
        <w:szCs w:val="15"/>
      </w:rPr>
      <w:instrText xml:space="preserve">PAGE  </w:instrText>
    </w:r>
    <w:r w:rsidR="00331BB0" w:rsidRPr="00C907DF">
      <w:rPr>
        <w:rStyle w:val="PageNumber"/>
        <w:szCs w:val="15"/>
      </w:rPr>
      <w:fldChar w:fldCharType="separate"/>
    </w:r>
    <w:r>
      <w:rPr>
        <w:rStyle w:val="PageNumber"/>
        <w:szCs w:val="15"/>
      </w:rPr>
      <w:t>16</w:t>
    </w:r>
    <w:r w:rsidR="00331BB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9FFC2" w14:textId="77777777" w:rsidR="005835C9" w:rsidRDefault="005835C9" w:rsidP="003274DB">
      <w:r>
        <w:separator/>
      </w:r>
    </w:p>
    <w:p w14:paraId="60957AB5" w14:textId="77777777" w:rsidR="005835C9" w:rsidRDefault="005835C9"/>
  </w:footnote>
  <w:footnote w:type="continuationSeparator" w:id="0">
    <w:p w14:paraId="22DC208B" w14:textId="77777777" w:rsidR="005835C9" w:rsidRDefault="005835C9" w:rsidP="003274DB">
      <w:r>
        <w:continuationSeparator/>
      </w:r>
    </w:p>
    <w:p w14:paraId="71D9286B" w14:textId="77777777" w:rsidR="005835C9" w:rsidRDefault="00583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331BB0" w:rsidRDefault="003142B0">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331BB0" w:rsidRDefault="003142B0">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331BB0" w:rsidRPr="00667792" w:rsidRDefault="003142B0"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31BB0">
      <w:rPr>
        <w:noProof/>
        <w:lang w:eastAsia="en-GB"/>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331BB0" w:rsidRDefault="003142B0">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21D86" w14:textId="77777777" w:rsidR="00331BB0" w:rsidRDefault="00331BB0" w:rsidP="001A404D">
    <w:pPr>
      <w:pStyle w:val="Header"/>
      <w:jc w:val="right"/>
    </w:pPr>
    <w:r>
      <w:t>ENG7-11.1.9</w:t>
    </w:r>
  </w:p>
  <w:p w14:paraId="443ABC4A" w14:textId="573413C0" w:rsidR="00331BB0" w:rsidRDefault="00331BB0" w:rsidP="001A404D">
    <w:pPr>
      <w:pStyle w:val="Header"/>
      <w:jc w:val="right"/>
    </w:pPr>
    <w:r>
      <w:t>Formerly ENG7-10.9</w:t>
    </w:r>
  </w:p>
  <w:p w14:paraId="7E94DA3D" w14:textId="77777777" w:rsidR="00331BB0" w:rsidRDefault="00331BB0" w:rsidP="008747E0">
    <w:pPr>
      <w:pStyle w:val="Header"/>
    </w:pPr>
  </w:p>
  <w:p w14:paraId="2F854043" w14:textId="77777777" w:rsidR="00331BB0" w:rsidRDefault="00331BB0" w:rsidP="008747E0">
    <w:pPr>
      <w:pStyle w:val="Header"/>
    </w:pPr>
  </w:p>
  <w:p w14:paraId="25FF059C" w14:textId="77777777" w:rsidR="00331BB0" w:rsidRDefault="00331BB0" w:rsidP="008747E0">
    <w:pPr>
      <w:pStyle w:val="Header"/>
    </w:pPr>
  </w:p>
  <w:p w14:paraId="4386FF26" w14:textId="77777777" w:rsidR="00331BB0" w:rsidRDefault="00331BB0" w:rsidP="008747E0">
    <w:pPr>
      <w:pStyle w:val="Header"/>
    </w:pPr>
  </w:p>
  <w:p w14:paraId="2CF7279A" w14:textId="77777777" w:rsidR="00331BB0" w:rsidRDefault="00331BB0" w:rsidP="008747E0">
    <w:pPr>
      <w:pStyle w:val="Header"/>
    </w:pPr>
    <w:r>
      <w:rPr>
        <w:noProof/>
        <w:lang w:eastAsia="en-GB"/>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331BB0" w:rsidRPr="00ED2A8D" w:rsidRDefault="00331BB0" w:rsidP="008747E0">
    <w:pPr>
      <w:pStyle w:val="Header"/>
    </w:pPr>
  </w:p>
  <w:p w14:paraId="29981BB4" w14:textId="77777777" w:rsidR="00331BB0" w:rsidRPr="00ED2A8D" w:rsidRDefault="00331BB0"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331BB0" w:rsidRDefault="003142B0">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31BB0">
      <w:rPr>
        <w:noProof/>
        <w:lang w:eastAsia="en-GB"/>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331BB0" w:rsidRDefault="00331BB0">
    <w:pPr>
      <w:pStyle w:val="Header"/>
    </w:pPr>
  </w:p>
  <w:p w14:paraId="5E555871" w14:textId="77777777" w:rsidR="00331BB0" w:rsidRDefault="00331B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331BB0" w:rsidRDefault="003142B0">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331BB0" w:rsidRPr="00ED2A8D" w:rsidRDefault="003142B0"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31BB0">
      <w:rPr>
        <w:noProof/>
        <w:lang w:eastAsia="en-GB"/>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331BB0" w:rsidRPr="00ED2A8D" w:rsidRDefault="00331BB0" w:rsidP="008747E0">
    <w:pPr>
      <w:pStyle w:val="Header"/>
    </w:pPr>
  </w:p>
  <w:p w14:paraId="03BAF9AA" w14:textId="77777777" w:rsidR="00331BB0" w:rsidRDefault="00331BB0" w:rsidP="008747E0">
    <w:pPr>
      <w:pStyle w:val="Header"/>
    </w:pPr>
  </w:p>
  <w:p w14:paraId="3708993E" w14:textId="77777777" w:rsidR="00331BB0" w:rsidRDefault="00331BB0" w:rsidP="008747E0">
    <w:pPr>
      <w:pStyle w:val="Header"/>
    </w:pPr>
  </w:p>
  <w:p w14:paraId="5FEBB8FC" w14:textId="77777777" w:rsidR="00331BB0" w:rsidRDefault="00331BB0" w:rsidP="008747E0">
    <w:pPr>
      <w:pStyle w:val="Header"/>
    </w:pPr>
  </w:p>
  <w:p w14:paraId="7124971A" w14:textId="47835E1E" w:rsidR="00331BB0" w:rsidRPr="00441393" w:rsidRDefault="00331BB0" w:rsidP="00441393">
    <w:pPr>
      <w:pStyle w:val="Contents"/>
    </w:pPr>
    <w:r>
      <w:t xml:space="preserve">DOCUMENT </w:t>
    </w:r>
    <w:r w:rsidR="00E814DF">
      <w:t>history</w:t>
    </w:r>
  </w:p>
  <w:p w14:paraId="23C5AE71" w14:textId="77777777" w:rsidR="00331BB0" w:rsidRPr="00ED2A8D" w:rsidRDefault="00331BB0" w:rsidP="008747E0">
    <w:pPr>
      <w:pStyle w:val="Header"/>
    </w:pPr>
  </w:p>
  <w:p w14:paraId="71C1F166" w14:textId="77777777" w:rsidR="00331BB0" w:rsidRPr="00AC33A2" w:rsidRDefault="00331BB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331BB0" w:rsidRDefault="003142B0">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331BB0" w:rsidRDefault="003142B0">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331BB0" w:rsidRPr="00ED2A8D" w:rsidRDefault="003142B0"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31BB0">
      <w:rPr>
        <w:noProof/>
        <w:lang w:eastAsia="en-GB"/>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331BB0" w:rsidRPr="00ED2A8D" w:rsidRDefault="00331BB0" w:rsidP="008747E0">
    <w:pPr>
      <w:pStyle w:val="Header"/>
    </w:pPr>
  </w:p>
  <w:p w14:paraId="42F3E47F" w14:textId="77777777" w:rsidR="00331BB0" w:rsidRDefault="00331BB0" w:rsidP="008747E0">
    <w:pPr>
      <w:pStyle w:val="Header"/>
    </w:pPr>
  </w:p>
  <w:p w14:paraId="2191A7E4" w14:textId="77777777" w:rsidR="00331BB0" w:rsidRDefault="00331BB0" w:rsidP="008747E0">
    <w:pPr>
      <w:pStyle w:val="Header"/>
    </w:pPr>
  </w:p>
  <w:p w14:paraId="6BE2A1CE" w14:textId="77777777" w:rsidR="00331BB0" w:rsidRDefault="00331BB0" w:rsidP="008747E0">
    <w:pPr>
      <w:pStyle w:val="Header"/>
    </w:pPr>
  </w:p>
  <w:p w14:paraId="70663CB7" w14:textId="77777777" w:rsidR="00331BB0" w:rsidRPr="00441393" w:rsidRDefault="00331BB0" w:rsidP="00441393">
    <w:pPr>
      <w:pStyle w:val="Contents"/>
    </w:pPr>
    <w:r>
      <w:t>CONTENTS</w:t>
    </w:r>
  </w:p>
  <w:p w14:paraId="1D343371" w14:textId="77777777" w:rsidR="00331BB0" w:rsidRDefault="00331BB0" w:rsidP="0078486B">
    <w:pPr>
      <w:pStyle w:val="Header"/>
      <w:spacing w:line="140" w:lineRule="exact"/>
    </w:pPr>
  </w:p>
  <w:p w14:paraId="76A62C5F" w14:textId="77777777" w:rsidR="00331BB0" w:rsidRPr="00AC33A2" w:rsidRDefault="00331BB0"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331BB0" w:rsidRPr="00ED2A8D" w:rsidRDefault="003142B0"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331BB0">
      <w:rPr>
        <w:noProof/>
        <w:lang w:eastAsia="en-GB"/>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331BB0" w:rsidRPr="00ED2A8D" w:rsidRDefault="00331BB0" w:rsidP="00C716E5">
    <w:pPr>
      <w:pStyle w:val="Header"/>
    </w:pPr>
  </w:p>
  <w:p w14:paraId="70F17EEF" w14:textId="77777777" w:rsidR="00331BB0" w:rsidRDefault="00331BB0" w:rsidP="00C716E5">
    <w:pPr>
      <w:pStyle w:val="Header"/>
    </w:pPr>
  </w:p>
  <w:p w14:paraId="7B9F796D" w14:textId="77777777" w:rsidR="00331BB0" w:rsidRDefault="00331BB0" w:rsidP="00C716E5">
    <w:pPr>
      <w:pStyle w:val="Header"/>
    </w:pPr>
  </w:p>
  <w:p w14:paraId="30024C4D" w14:textId="77777777" w:rsidR="00331BB0" w:rsidRDefault="00331BB0" w:rsidP="00C716E5">
    <w:pPr>
      <w:pStyle w:val="Header"/>
    </w:pPr>
  </w:p>
  <w:p w14:paraId="6335E9A2" w14:textId="77777777" w:rsidR="00331BB0" w:rsidRPr="00441393" w:rsidRDefault="00331BB0" w:rsidP="00C716E5">
    <w:pPr>
      <w:pStyle w:val="Contents"/>
    </w:pPr>
    <w:r>
      <w:t>CONTENTS</w:t>
    </w:r>
  </w:p>
  <w:p w14:paraId="2650C684" w14:textId="77777777" w:rsidR="00331BB0" w:rsidRPr="00ED2A8D" w:rsidRDefault="00331BB0" w:rsidP="00C716E5">
    <w:pPr>
      <w:pStyle w:val="Header"/>
    </w:pPr>
  </w:p>
  <w:p w14:paraId="03DC878E" w14:textId="77777777" w:rsidR="00331BB0" w:rsidRPr="00AC33A2" w:rsidRDefault="00331BB0" w:rsidP="00C716E5">
    <w:pPr>
      <w:pStyle w:val="Header"/>
      <w:spacing w:line="140" w:lineRule="exact"/>
    </w:pPr>
  </w:p>
  <w:p w14:paraId="3E48FEA5" w14:textId="77777777" w:rsidR="00331BB0" w:rsidRDefault="00331BB0">
    <w:pPr>
      <w:pStyle w:val="Header"/>
    </w:pPr>
    <w:r>
      <w:rPr>
        <w:noProof/>
        <w:lang w:eastAsia="en-GB"/>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A20FBB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868F16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D6083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74D98"/>
    <w:rsid w:val="00184427"/>
    <w:rsid w:val="00184C2E"/>
    <w:rsid w:val="001875B1"/>
    <w:rsid w:val="001A404D"/>
    <w:rsid w:val="001B2A35"/>
    <w:rsid w:val="001B339A"/>
    <w:rsid w:val="001B501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6144"/>
    <w:rsid w:val="0029793F"/>
    <w:rsid w:val="002A1C42"/>
    <w:rsid w:val="002A617C"/>
    <w:rsid w:val="002A71CF"/>
    <w:rsid w:val="002B3E9D"/>
    <w:rsid w:val="002C77F4"/>
    <w:rsid w:val="002D0869"/>
    <w:rsid w:val="002D78FE"/>
    <w:rsid w:val="002E364A"/>
    <w:rsid w:val="002E4993"/>
    <w:rsid w:val="002E5323"/>
    <w:rsid w:val="002E5BAC"/>
    <w:rsid w:val="002E7635"/>
    <w:rsid w:val="002F265A"/>
    <w:rsid w:val="0030413F"/>
    <w:rsid w:val="00305EFE"/>
    <w:rsid w:val="00313B4B"/>
    <w:rsid w:val="00313D85"/>
    <w:rsid w:val="003142B0"/>
    <w:rsid w:val="003146D3"/>
    <w:rsid w:val="00315CE3"/>
    <w:rsid w:val="0031629B"/>
    <w:rsid w:val="00324F70"/>
    <w:rsid w:val="003251FE"/>
    <w:rsid w:val="003274DB"/>
    <w:rsid w:val="00327FBF"/>
    <w:rsid w:val="00331BB0"/>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945D2"/>
    <w:rsid w:val="004A0EBF"/>
    <w:rsid w:val="004A4EC4"/>
    <w:rsid w:val="004A7B8A"/>
    <w:rsid w:val="004C0E4B"/>
    <w:rsid w:val="004C6388"/>
    <w:rsid w:val="004E0BBB"/>
    <w:rsid w:val="004E1D57"/>
    <w:rsid w:val="004E2F16"/>
    <w:rsid w:val="004F5930"/>
    <w:rsid w:val="004F6196"/>
    <w:rsid w:val="00503044"/>
    <w:rsid w:val="00510E99"/>
    <w:rsid w:val="00514AEF"/>
    <w:rsid w:val="00523666"/>
    <w:rsid w:val="00525922"/>
    <w:rsid w:val="00526234"/>
    <w:rsid w:val="00534F34"/>
    <w:rsid w:val="0053692E"/>
    <w:rsid w:val="005378A6"/>
    <w:rsid w:val="00547837"/>
    <w:rsid w:val="00557434"/>
    <w:rsid w:val="005805D2"/>
    <w:rsid w:val="005835C9"/>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3478"/>
    <w:rsid w:val="00695656"/>
    <w:rsid w:val="006975A8"/>
    <w:rsid w:val="006A1012"/>
    <w:rsid w:val="006A7D0B"/>
    <w:rsid w:val="006C1376"/>
    <w:rsid w:val="006C48F9"/>
    <w:rsid w:val="006E0E7D"/>
    <w:rsid w:val="006E10BF"/>
    <w:rsid w:val="006F1C14"/>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0B80"/>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3D55"/>
    <w:rsid w:val="00AE65F1"/>
    <w:rsid w:val="00AE6BB4"/>
    <w:rsid w:val="00AE74AD"/>
    <w:rsid w:val="00AF159C"/>
    <w:rsid w:val="00B01873"/>
    <w:rsid w:val="00B074AB"/>
    <w:rsid w:val="00B07717"/>
    <w:rsid w:val="00B150EC"/>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75C41"/>
    <w:rsid w:val="00B90123"/>
    <w:rsid w:val="00B9016D"/>
    <w:rsid w:val="00BA0F98"/>
    <w:rsid w:val="00BA1517"/>
    <w:rsid w:val="00BA4E39"/>
    <w:rsid w:val="00BA5754"/>
    <w:rsid w:val="00BA67FD"/>
    <w:rsid w:val="00BA7C48"/>
    <w:rsid w:val="00BB285F"/>
    <w:rsid w:val="00BC251F"/>
    <w:rsid w:val="00BC27F6"/>
    <w:rsid w:val="00BC39F4"/>
    <w:rsid w:val="00BD1587"/>
    <w:rsid w:val="00BD6A20"/>
    <w:rsid w:val="00BD7EE1"/>
    <w:rsid w:val="00BE5568"/>
    <w:rsid w:val="00BE5764"/>
    <w:rsid w:val="00BF1358"/>
    <w:rsid w:val="00C0106D"/>
    <w:rsid w:val="00C133BE"/>
    <w:rsid w:val="00C20162"/>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13E5"/>
    <w:rsid w:val="00D865A8"/>
    <w:rsid w:val="00D9012A"/>
    <w:rsid w:val="00D92C2D"/>
    <w:rsid w:val="00D9361E"/>
    <w:rsid w:val="00D9476E"/>
    <w:rsid w:val="00D94F38"/>
    <w:rsid w:val="00DA17CD"/>
    <w:rsid w:val="00DB25B3"/>
    <w:rsid w:val="00DD60F2"/>
    <w:rsid w:val="00DE0893"/>
    <w:rsid w:val="00DE2814"/>
    <w:rsid w:val="00DE6796"/>
    <w:rsid w:val="00DF31ED"/>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4DF"/>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D4C71-D4FE-496A-B6F9-264AF143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4914</Words>
  <Characters>28015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32864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5</cp:revision>
  <dcterms:created xsi:type="dcterms:W3CDTF">2017-10-12T12:37:00Z</dcterms:created>
  <dcterms:modified xsi:type="dcterms:W3CDTF">2017-10-12T12:42:00Z</dcterms:modified>
  <cp:category/>
</cp:coreProperties>
</file>